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EAFBA" w14:textId="44A74F39" w:rsidR="00A77C4C" w:rsidRPr="00324403" w:rsidRDefault="009653EC" w:rsidP="00A77C4C">
      <w:pPr>
        <w:jc w:val="center"/>
        <w:rPr>
          <w:b/>
          <w:bCs/>
        </w:rPr>
      </w:pPr>
      <w:r w:rsidRPr="00324403">
        <w:rPr>
          <w:b/>
          <w:bCs/>
        </w:rPr>
        <w:t>Economic Engagement</w:t>
      </w:r>
      <w:r w:rsidR="00647C10" w:rsidRPr="00324403">
        <w:rPr>
          <w:b/>
          <w:bCs/>
        </w:rPr>
        <w:t>, Development</w:t>
      </w:r>
      <w:r w:rsidR="00BD7CC3">
        <w:rPr>
          <w:b/>
          <w:bCs/>
        </w:rPr>
        <w:t>,</w:t>
      </w:r>
      <w:r w:rsidRPr="00324403">
        <w:rPr>
          <w:b/>
          <w:bCs/>
        </w:rPr>
        <w:t xml:space="preserve"> and Entrepreneurship</w:t>
      </w:r>
      <w:r w:rsidR="00647C10" w:rsidRPr="00324403">
        <w:rPr>
          <w:b/>
          <w:bCs/>
        </w:rPr>
        <w:t>:</w:t>
      </w:r>
    </w:p>
    <w:p w14:paraId="64DE6811" w14:textId="702D694F" w:rsidR="00BB27FD" w:rsidRPr="00324403" w:rsidRDefault="00647C10" w:rsidP="00A77C4C">
      <w:pPr>
        <w:jc w:val="center"/>
        <w:rPr>
          <w:b/>
          <w:bCs/>
        </w:rPr>
      </w:pPr>
      <w:r w:rsidRPr="00324403">
        <w:rPr>
          <w:b/>
          <w:bCs/>
        </w:rPr>
        <w:t xml:space="preserve">The Role of </w:t>
      </w:r>
      <w:r w:rsidR="00BD7CC3">
        <w:rPr>
          <w:b/>
          <w:bCs/>
        </w:rPr>
        <w:t xml:space="preserve">Applied </w:t>
      </w:r>
      <w:r w:rsidRPr="00324403">
        <w:rPr>
          <w:b/>
          <w:bCs/>
        </w:rPr>
        <w:t>Public Service Colleges</w:t>
      </w:r>
    </w:p>
    <w:p w14:paraId="5D953BF2" w14:textId="41299B24" w:rsidR="005C203B" w:rsidRPr="00324403" w:rsidRDefault="005C203B"/>
    <w:p w14:paraId="743180F4" w14:textId="704CA9B3" w:rsidR="005C203B" w:rsidRPr="00324403" w:rsidRDefault="005C203B" w:rsidP="005C203B">
      <w:pPr>
        <w:jc w:val="center"/>
      </w:pPr>
      <w:r w:rsidRPr="00324403">
        <w:t>G. Jason Jolley</w:t>
      </w:r>
    </w:p>
    <w:p w14:paraId="48172DAA" w14:textId="1B387FDB" w:rsidR="005C203B" w:rsidRPr="00324403" w:rsidRDefault="005C203B" w:rsidP="005C203B">
      <w:pPr>
        <w:jc w:val="center"/>
      </w:pPr>
      <w:r w:rsidRPr="00324403">
        <w:t>Professor of Rural Economic Development</w:t>
      </w:r>
    </w:p>
    <w:p w14:paraId="618DC51B" w14:textId="4888C016" w:rsidR="005C203B" w:rsidRPr="00324403" w:rsidRDefault="005C203B" w:rsidP="005C203B">
      <w:pPr>
        <w:jc w:val="center"/>
      </w:pPr>
      <w:r w:rsidRPr="00324403">
        <w:t>Voinovich School of Leadership and Public Affairs</w:t>
      </w:r>
    </w:p>
    <w:p w14:paraId="413DF51E" w14:textId="21DB0577" w:rsidR="005C203B" w:rsidRPr="00324403" w:rsidRDefault="005C203B" w:rsidP="005C203B">
      <w:pPr>
        <w:jc w:val="center"/>
      </w:pPr>
      <w:r w:rsidRPr="00324403">
        <w:t>Ohio University</w:t>
      </w:r>
      <w:r w:rsidR="00806877">
        <w:t xml:space="preserve">  </w:t>
      </w:r>
      <w:r w:rsidR="00CE6FB2">
        <w:t xml:space="preserve"> </w:t>
      </w:r>
    </w:p>
    <w:p w14:paraId="43D0A2F6" w14:textId="36089AB9" w:rsidR="005C203B" w:rsidRPr="00324403" w:rsidRDefault="005C203B" w:rsidP="005C203B">
      <w:pPr>
        <w:jc w:val="center"/>
      </w:pPr>
    </w:p>
    <w:p w14:paraId="03247F81" w14:textId="37AC0D27" w:rsidR="005C203B" w:rsidRPr="00324403" w:rsidRDefault="005C203B" w:rsidP="005C203B">
      <w:pPr>
        <w:jc w:val="center"/>
      </w:pPr>
      <w:r w:rsidRPr="00324403">
        <w:t>Gilbert Michaud</w:t>
      </w:r>
    </w:p>
    <w:p w14:paraId="5E815EB8" w14:textId="1733A3FD" w:rsidR="005C203B" w:rsidRPr="00324403" w:rsidRDefault="005C203B" w:rsidP="005C203B">
      <w:pPr>
        <w:jc w:val="center"/>
      </w:pPr>
      <w:r w:rsidRPr="00324403">
        <w:t>Assistant Professor of Practice</w:t>
      </w:r>
    </w:p>
    <w:p w14:paraId="43E031BB" w14:textId="77777777" w:rsidR="005C203B" w:rsidRPr="00324403" w:rsidRDefault="005C203B" w:rsidP="005C203B">
      <w:pPr>
        <w:jc w:val="center"/>
      </w:pPr>
      <w:r w:rsidRPr="00324403">
        <w:t>Voinovich School of Leadership and Public Affairs</w:t>
      </w:r>
    </w:p>
    <w:p w14:paraId="0AE0B5B2" w14:textId="7BB7F323" w:rsidR="005C203B" w:rsidRPr="00324403" w:rsidRDefault="005C203B" w:rsidP="005C203B">
      <w:pPr>
        <w:jc w:val="center"/>
      </w:pPr>
      <w:r w:rsidRPr="00324403">
        <w:t>Ohio University</w:t>
      </w:r>
      <w:r w:rsidR="00455843">
        <w:t xml:space="preserve"> </w:t>
      </w:r>
      <w:r w:rsidR="00F363B9">
        <w:t xml:space="preserve">  </w:t>
      </w:r>
    </w:p>
    <w:p w14:paraId="5C4A563D" w14:textId="2ADB44EB" w:rsidR="00A77C4C" w:rsidRPr="00324403" w:rsidRDefault="00A77C4C" w:rsidP="005C203B">
      <w:pPr>
        <w:jc w:val="center"/>
      </w:pPr>
    </w:p>
    <w:p w14:paraId="38EFAE48" w14:textId="77777777" w:rsidR="00A77C4C" w:rsidRPr="00324403" w:rsidRDefault="00A77C4C" w:rsidP="005C203B">
      <w:pPr>
        <w:jc w:val="center"/>
      </w:pPr>
    </w:p>
    <w:p w14:paraId="020D7457" w14:textId="139BE2BF" w:rsidR="00EA60FF" w:rsidRDefault="00EA60FF"/>
    <w:p w14:paraId="5E568849" w14:textId="09054657" w:rsidR="00EA60FF" w:rsidRDefault="00EA60FF"/>
    <w:p w14:paraId="2A682071" w14:textId="35D8FE4B" w:rsidR="00EA60FF" w:rsidRDefault="00EA60FF"/>
    <w:p w14:paraId="60A05764" w14:textId="3F78CB14" w:rsidR="00EA60FF" w:rsidRPr="00EA60FF" w:rsidDel="00A562BE" w:rsidRDefault="00EA60FF">
      <w:pPr>
        <w:rPr>
          <w:moveFrom w:id="0" w:author="Charlie Whitaker" w:date="2019-11-21T08:52:00Z"/>
          <w:b/>
        </w:rPr>
      </w:pPr>
      <w:moveFromRangeStart w:id="1" w:author="Charlie Whitaker" w:date="2019-11-21T08:52:00Z" w:name="move25218784"/>
      <w:moveFrom w:id="2" w:author="Charlie Whitaker" w:date="2019-11-21T08:52:00Z">
        <w:r w:rsidRPr="00EA60FF" w:rsidDel="00A562BE">
          <w:rPr>
            <w:b/>
          </w:rPr>
          <w:t>Abstract</w:t>
        </w:r>
      </w:moveFrom>
    </w:p>
    <w:p w14:paraId="1BF45EBA" w14:textId="18139EC7" w:rsidR="00EA60FF" w:rsidDel="00A562BE" w:rsidRDefault="00EA60FF">
      <w:pPr>
        <w:rPr>
          <w:moveFrom w:id="3" w:author="Charlie Whitaker" w:date="2019-11-21T08:52:00Z"/>
        </w:rPr>
      </w:pPr>
    </w:p>
    <w:p w14:paraId="7EE7099F" w14:textId="11FEBBA5" w:rsidR="00DF658C" w:rsidDel="00A562BE" w:rsidRDefault="00EA60FF">
      <w:pPr>
        <w:rPr>
          <w:moveFrom w:id="4" w:author="Charlie Whitaker" w:date="2019-11-21T08:52:00Z"/>
        </w:rPr>
      </w:pPr>
      <w:moveFrom w:id="5" w:author="Charlie Whitaker" w:date="2019-11-21T08:52:00Z">
        <w:r w:rsidDel="00A562BE">
          <w:t xml:space="preserve">This paper investigates the unique role of </w:t>
        </w:r>
        <w:r w:rsidR="00C554E7" w:rsidDel="00A562BE">
          <w:t xml:space="preserve">applied </w:t>
        </w:r>
        <w:r w:rsidDel="00A562BE">
          <w:t xml:space="preserve">public service </w:t>
        </w:r>
        <w:r w:rsidR="002D615E" w:rsidDel="00A562BE">
          <w:t>colleges</w:t>
        </w:r>
        <w:r w:rsidDel="00A562BE">
          <w:t xml:space="preserve"> in </w:t>
        </w:r>
        <w:r w:rsidR="00DF658C" w:rsidDel="00A562BE">
          <w:t>engaging with communities through economic d</w:t>
        </w:r>
        <w:r w:rsidR="00C554E7" w:rsidDel="00A562BE">
          <w:t>evelopment and entrepreneurship-</w:t>
        </w:r>
        <w:r w:rsidR="00DF658C" w:rsidDel="00A562BE">
          <w:t>related activities.  Schools of public administration, affairs, and service are often distinctively tasked with being public facing</w:t>
        </w:r>
        <w:r w:rsidR="004334A4" w:rsidDel="00A562BE">
          <w:t>,</w:t>
        </w:r>
        <w:r w:rsidR="00DF658C" w:rsidDel="00A562BE">
          <w:t xml:space="preserve"> and connecting and working with outside agencies, nonprofits, and other stakeholders.  Using a case study of Ohio University’s Voinovich School of Leadership and Public Affairs, we discuss the emerging engagement role of these types of schools through a typology of strategies brought forth by </w:t>
        </w:r>
        <w:r w:rsidR="004334A4" w:rsidRPr="004334A4" w:rsidDel="00A562BE">
          <w:t>the Association of Public and Land Grant Universities</w:t>
        </w:r>
        <w:r w:rsidR="004334A4" w:rsidDel="00A562BE">
          <w:t xml:space="preserve">.  We outline seven specific programs run by the Voinovich School, and discuss the activities, services, and intensity </w:t>
        </w:r>
        <w:r w:rsidR="00C554E7" w:rsidDel="00A562BE">
          <w:t xml:space="preserve">of each.  Having a deeper comprehension of how such programs operate to enhance engagement and interaction between academics and outside stakeholders can be an important </w:t>
        </w:r>
        <w:r w:rsidR="00E93C4F" w:rsidDel="00A562BE">
          <w:t>aspect of growing similar</w:t>
        </w:r>
        <w:r w:rsidR="00C554E7" w:rsidDel="00A562BE">
          <w:t xml:space="preserve"> connections </w:t>
        </w:r>
        <w:r w:rsidR="00E93C4F" w:rsidDel="00A562BE">
          <w:t xml:space="preserve">in other schools to further pursue regional connectivity and development. </w:t>
        </w:r>
      </w:moveFrom>
    </w:p>
    <w:p w14:paraId="52317195" w14:textId="74716B7A" w:rsidR="00C554E7" w:rsidDel="00A562BE" w:rsidRDefault="00C554E7">
      <w:pPr>
        <w:rPr>
          <w:moveFrom w:id="6" w:author="Charlie Whitaker" w:date="2019-11-21T08:52:00Z"/>
        </w:rPr>
      </w:pPr>
    </w:p>
    <w:p w14:paraId="1D0B9941" w14:textId="142F3FFD" w:rsidR="00EA60FF" w:rsidRPr="00EA60FF" w:rsidDel="00A562BE" w:rsidRDefault="00EA60FF">
      <w:pPr>
        <w:rPr>
          <w:moveFrom w:id="7" w:author="Charlie Whitaker" w:date="2019-11-21T08:52:00Z"/>
          <w:b/>
        </w:rPr>
      </w:pPr>
      <w:moveFrom w:id="8" w:author="Charlie Whitaker" w:date="2019-11-21T08:52:00Z">
        <w:r w:rsidRPr="00EA60FF" w:rsidDel="00A562BE">
          <w:rPr>
            <w:b/>
          </w:rPr>
          <w:t>Keywords</w:t>
        </w:r>
      </w:moveFrom>
    </w:p>
    <w:p w14:paraId="21DE535F" w14:textId="73B67A50" w:rsidR="00EA60FF" w:rsidDel="00A562BE" w:rsidRDefault="00EA60FF">
      <w:pPr>
        <w:rPr>
          <w:moveFrom w:id="9" w:author="Charlie Whitaker" w:date="2019-11-21T08:52:00Z"/>
        </w:rPr>
      </w:pPr>
    </w:p>
    <w:p w14:paraId="730C0A2E" w14:textId="15401538" w:rsidR="00EA60FF" w:rsidDel="00A562BE" w:rsidRDefault="00EA60FF">
      <w:pPr>
        <w:rPr>
          <w:moveFrom w:id="10" w:author="Charlie Whitaker" w:date="2019-11-21T08:52:00Z"/>
        </w:rPr>
      </w:pPr>
      <w:moveFrom w:id="11" w:author="Charlie Whitaker" w:date="2019-11-21T08:52:00Z">
        <w:r w:rsidDel="00A562BE">
          <w:t>E</w:t>
        </w:r>
        <w:r w:rsidR="007411B3" w:rsidDel="00A562BE">
          <w:t xml:space="preserve">ngagement, </w:t>
        </w:r>
        <w:r w:rsidDel="00A562BE">
          <w:t xml:space="preserve">Economic </w:t>
        </w:r>
        <w:r w:rsidR="007411B3" w:rsidDel="00A562BE">
          <w:t xml:space="preserve">development, Entrepreneurship, </w:t>
        </w:r>
        <w:r w:rsidDel="00A562BE">
          <w:t>Public affair</w:t>
        </w:r>
        <w:r w:rsidR="007411B3" w:rsidDel="00A562BE">
          <w:t>s,</w:t>
        </w:r>
        <w:r w:rsidDel="00A562BE">
          <w:t xml:space="preserve"> Universities </w:t>
        </w:r>
      </w:moveFrom>
    </w:p>
    <w:moveFromRangeEnd w:id="1"/>
    <w:p w14:paraId="4EB44E9E" w14:textId="7638E5C7" w:rsidR="00EA60FF" w:rsidRDefault="00EA60FF"/>
    <w:p w14:paraId="7FD3F016" w14:textId="5D7BEAE7" w:rsidR="00EA60FF" w:rsidRDefault="00EA60FF"/>
    <w:p w14:paraId="75EF7D93" w14:textId="561706AD" w:rsidR="00EA60FF" w:rsidRDefault="00EA60FF"/>
    <w:p w14:paraId="4C67F5A9" w14:textId="3BFFA1EA" w:rsidR="00EA60FF" w:rsidRDefault="00EA60FF"/>
    <w:p w14:paraId="58F35A35" w14:textId="27A9C5F0" w:rsidR="00EA60FF" w:rsidRDefault="00EA60FF"/>
    <w:p w14:paraId="371B48B4" w14:textId="60D5B160" w:rsidR="00EA60FF" w:rsidRDefault="00EA60FF"/>
    <w:p w14:paraId="010299E7" w14:textId="3681C6CC" w:rsidR="00EA60FF" w:rsidRDefault="00EA60FF"/>
    <w:p w14:paraId="2BB453E1" w14:textId="5534C00C" w:rsidR="00E93C4F" w:rsidRDefault="00E93C4F"/>
    <w:p w14:paraId="63B87110" w14:textId="4551BD02" w:rsidR="00E93C4F" w:rsidRDefault="00E93C4F"/>
    <w:p w14:paraId="6BCCBDE1" w14:textId="2B43576D" w:rsidR="00E93C4F" w:rsidRDefault="00E93C4F">
      <w:pPr>
        <w:rPr>
          <w:ins w:id="12" w:author="Charlie Whitaker" w:date="2019-11-21T08:52:00Z"/>
        </w:rPr>
      </w:pPr>
    </w:p>
    <w:p w14:paraId="517DA8DF" w14:textId="77777777" w:rsidR="00A562BE" w:rsidRDefault="00A562BE"/>
    <w:p w14:paraId="302E34F2" w14:textId="77777777" w:rsidR="00E93C4F" w:rsidRDefault="00E93C4F"/>
    <w:p w14:paraId="094DABCE" w14:textId="77777777" w:rsidR="00A562BE" w:rsidRPr="00EA60FF" w:rsidRDefault="00A562BE">
      <w:pPr>
        <w:spacing w:before="120" w:after="120"/>
        <w:jc w:val="center"/>
        <w:rPr>
          <w:moveTo w:id="13" w:author="Charlie Whitaker" w:date="2019-11-21T08:52:00Z"/>
          <w:b/>
        </w:rPr>
        <w:pPrChange w:id="14" w:author="Charlie Whitaker" w:date="2019-11-21T08:53:00Z">
          <w:pPr/>
        </w:pPrChange>
      </w:pPr>
      <w:moveToRangeStart w:id="15" w:author="Charlie Whitaker" w:date="2019-11-21T08:52:00Z" w:name="move25218784"/>
      <w:moveTo w:id="16" w:author="Charlie Whitaker" w:date="2019-11-21T08:52:00Z">
        <w:r w:rsidRPr="00EA60FF">
          <w:rPr>
            <w:b/>
          </w:rPr>
          <w:lastRenderedPageBreak/>
          <w:t>Abstract</w:t>
        </w:r>
      </w:moveTo>
    </w:p>
    <w:p w14:paraId="03C4A268" w14:textId="77777777" w:rsidR="00A562BE" w:rsidRDefault="00A562BE">
      <w:pPr>
        <w:spacing w:before="120" w:after="120"/>
        <w:rPr>
          <w:moveTo w:id="17" w:author="Charlie Whitaker" w:date="2019-11-21T08:52:00Z"/>
        </w:rPr>
        <w:pPrChange w:id="18" w:author="Charlie Whitaker" w:date="2019-11-21T08:53:00Z">
          <w:pPr/>
        </w:pPrChange>
      </w:pPr>
    </w:p>
    <w:p w14:paraId="29971579" w14:textId="21E5DCF2" w:rsidR="00A562BE" w:rsidRDefault="00A562BE">
      <w:pPr>
        <w:spacing w:before="120" w:after="120"/>
        <w:rPr>
          <w:moveTo w:id="19" w:author="Charlie Whitaker" w:date="2019-11-21T08:52:00Z"/>
        </w:rPr>
        <w:pPrChange w:id="20" w:author="Charlie Whitaker" w:date="2019-11-21T08:53:00Z">
          <w:pPr/>
        </w:pPrChange>
      </w:pPr>
      <w:commentRangeStart w:id="21"/>
      <w:moveTo w:id="22" w:author="Charlie Whitaker" w:date="2019-11-21T08:52:00Z">
        <w:r>
          <w:t>This paper investigates the unique role of applied public service colleges in engaging with communities through economic development and entrepreneurship-related activities.</w:t>
        </w:r>
        <w:del w:id="23" w:author="Charlie Whitaker" w:date="2019-11-21T08:56:00Z">
          <w:r w:rsidDel="00A562BE">
            <w:delText xml:space="preserve"> </w:delText>
          </w:r>
        </w:del>
        <w:r>
          <w:t xml:space="preserve"> Schools of public administration, affairs, and service are often distinctively tasked with being public facing, </w:t>
        </w:r>
        <w:del w:id="24" w:author="Charlie Whitaker" w:date="2019-11-21T08:56:00Z">
          <w:r w:rsidDel="00A562BE">
            <w:delText xml:space="preserve">and </w:delText>
          </w:r>
        </w:del>
        <w:r>
          <w:t xml:space="preserve">connecting and working with outside agencies, nonprofits, and other stakeholders. </w:t>
        </w:r>
        <w:del w:id="25" w:author="Charlie Whitaker" w:date="2019-11-21T08:56:00Z">
          <w:r w:rsidDel="00A562BE">
            <w:delText xml:space="preserve"> </w:delText>
          </w:r>
        </w:del>
        <w:r>
          <w:t xml:space="preserve">Using a case study of Ohio University’s Voinovich School of Leadership and Public Affairs, we discuss the emerging engagement role of these </w:t>
        </w:r>
        <w:del w:id="26" w:author="Charlie Whitaker" w:date="2019-11-21T08:57:00Z">
          <w:r w:rsidDel="00A562BE">
            <w:delText xml:space="preserve">types of </w:delText>
          </w:r>
        </w:del>
        <w:r>
          <w:t xml:space="preserve">schools through a typology of strategies brought forth by </w:t>
        </w:r>
        <w:r w:rsidRPr="004334A4">
          <w:t>the Association of Public and Land Grant Universities</w:t>
        </w:r>
        <w:r>
          <w:t xml:space="preserve">. </w:t>
        </w:r>
        <w:del w:id="27" w:author="Charlie Whitaker" w:date="2019-11-21T08:57:00Z">
          <w:r w:rsidDel="00A562BE">
            <w:delText xml:space="preserve"> </w:delText>
          </w:r>
        </w:del>
        <w:r>
          <w:t xml:space="preserve">We outline seven specific programs run by the Voinovich School, </w:t>
        </w:r>
        <w:del w:id="28" w:author="Charlie Whitaker" w:date="2019-11-21T08:57:00Z">
          <w:r w:rsidDel="00A562BE">
            <w:delText xml:space="preserve">and </w:delText>
          </w:r>
        </w:del>
        <w:r>
          <w:t>discuss</w:t>
        </w:r>
      </w:moveTo>
      <w:ins w:id="29" w:author="Charlie Whitaker" w:date="2019-11-21T08:57:00Z">
        <w:r>
          <w:t>ing</w:t>
        </w:r>
      </w:ins>
      <w:moveTo w:id="30" w:author="Charlie Whitaker" w:date="2019-11-21T08:52:00Z">
        <w:r>
          <w:t xml:space="preserve"> the activities, services, and intensity of each.</w:t>
        </w:r>
        <w:del w:id="31" w:author="Charlie Whitaker" w:date="2019-11-21T08:58:00Z">
          <w:r w:rsidDel="00A562BE">
            <w:delText xml:space="preserve"> </w:delText>
          </w:r>
        </w:del>
        <w:r>
          <w:t xml:space="preserve"> Having a deeper comprehension of how such programs operate to enhance engagement and interaction between academics and outside stakeholders can be an important aspect of growing similar connections in other schools to further pursue regional connectivity and development. </w:t>
        </w:r>
      </w:moveTo>
      <w:commentRangeEnd w:id="21"/>
      <w:r w:rsidR="0071179D">
        <w:rPr>
          <w:rStyle w:val="CommentReference"/>
        </w:rPr>
        <w:commentReference w:id="21"/>
      </w:r>
    </w:p>
    <w:p w14:paraId="241F8472" w14:textId="77777777" w:rsidR="00A562BE" w:rsidRDefault="00A562BE">
      <w:pPr>
        <w:spacing w:before="120" w:after="120"/>
        <w:rPr>
          <w:moveTo w:id="33" w:author="Charlie Whitaker" w:date="2019-11-21T08:52:00Z"/>
        </w:rPr>
        <w:pPrChange w:id="34" w:author="Charlie Whitaker" w:date="2019-11-21T08:53:00Z">
          <w:pPr/>
        </w:pPrChange>
      </w:pPr>
    </w:p>
    <w:p w14:paraId="6828D9CF" w14:textId="77777777" w:rsidR="00A562BE" w:rsidRPr="00EA60FF" w:rsidRDefault="00A562BE">
      <w:pPr>
        <w:spacing w:before="120" w:after="120"/>
        <w:rPr>
          <w:moveTo w:id="35" w:author="Charlie Whitaker" w:date="2019-11-21T08:52:00Z"/>
          <w:b/>
        </w:rPr>
        <w:pPrChange w:id="36" w:author="Charlie Whitaker" w:date="2019-11-21T08:53:00Z">
          <w:pPr/>
        </w:pPrChange>
      </w:pPr>
      <w:moveTo w:id="37" w:author="Charlie Whitaker" w:date="2019-11-21T08:52:00Z">
        <w:r w:rsidRPr="00EA60FF">
          <w:rPr>
            <w:b/>
          </w:rPr>
          <w:t>Keywords</w:t>
        </w:r>
      </w:moveTo>
    </w:p>
    <w:p w14:paraId="0238D696" w14:textId="73C6407C" w:rsidR="00A562BE" w:rsidDel="00152B5F" w:rsidRDefault="00A562BE">
      <w:pPr>
        <w:spacing w:before="120" w:after="120"/>
        <w:rPr>
          <w:del w:id="38" w:author="Charlie Whitaker" w:date="2019-11-21T09:00:00Z"/>
          <w:moveTo w:id="39" w:author="Charlie Whitaker" w:date="2019-11-21T08:52:00Z"/>
        </w:rPr>
        <w:pPrChange w:id="40" w:author="Charlie Whitaker" w:date="2019-11-21T08:53:00Z">
          <w:pPr/>
        </w:pPrChange>
      </w:pPr>
    </w:p>
    <w:p w14:paraId="598CD9AF" w14:textId="77777777" w:rsidR="00A562BE" w:rsidRDefault="00A562BE">
      <w:pPr>
        <w:spacing w:before="120" w:after="120"/>
        <w:rPr>
          <w:moveTo w:id="41" w:author="Charlie Whitaker" w:date="2019-11-21T08:52:00Z"/>
        </w:rPr>
        <w:pPrChange w:id="42" w:author="Charlie Whitaker" w:date="2019-11-21T08:53:00Z">
          <w:pPr/>
        </w:pPrChange>
      </w:pPr>
      <w:moveTo w:id="43" w:author="Charlie Whitaker" w:date="2019-11-21T08:52:00Z">
        <w:r>
          <w:t xml:space="preserve">Engagement, Economic development, Entrepreneurship, Public affairs, Universities </w:t>
        </w:r>
      </w:moveTo>
    </w:p>
    <w:moveToRangeEnd w:id="15"/>
    <w:p w14:paraId="34BFEE75" w14:textId="16180225" w:rsidR="00EA60FF" w:rsidRPr="00324403" w:rsidDel="00152B5F" w:rsidRDefault="00EA60FF">
      <w:pPr>
        <w:spacing w:before="120" w:after="120"/>
        <w:rPr>
          <w:del w:id="44" w:author="Charlie Whitaker" w:date="2019-11-21T09:00:00Z"/>
        </w:rPr>
        <w:pPrChange w:id="45" w:author="Charlie Whitaker" w:date="2019-11-21T08:53:00Z">
          <w:pPr/>
        </w:pPrChange>
      </w:pPr>
    </w:p>
    <w:p w14:paraId="74E38250" w14:textId="77777777" w:rsidR="00A562BE" w:rsidRDefault="00A562BE">
      <w:pPr>
        <w:spacing w:before="120" w:after="120"/>
        <w:rPr>
          <w:ins w:id="46" w:author="Charlie Whitaker" w:date="2019-11-21T08:52:00Z"/>
          <w:b/>
          <w:bCs/>
        </w:rPr>
        <w:pPrChange w:id="47" w:author="Charlie Whitaker" w:date="2019-11-21T08:53:00Z">
          <w:pPr>
            <w:spacing w:line="480" w:lineRule="auto"/>
          </w:pPr>
        </w:pPrChange>
      </w:pPr>
    </w:p>
    <w:p w14:paraId="5D5DF13A" w14:textId="5EE3CBF0" w:rsidR="00CF285F" w:rsidRPr="00324403" w:rsidRDefault="00CF285F">
      <w:pPr>
        <w:spacing w:before="120" w:after="120"/>
        <w:rPr>
          <w:b/>
          <w:bCs/>
        </w:rPr>
        <w:pPrChange w:id="48" w:author="Charlie Whitaker" w:date="2019-11-21T08:53:00Z">
          <w:pPr>
            <w:spacing w:line="480" w:lineRule="auto"/>
          </w:pPr>
        </w:pPrChange>
      </w:pPr>
      <w:r w:rsidRPr="00324403">
        <w:rPr>
          <w:b/>
          <w:bCs/>
        </w:rPr>
        <w:t>Introduction</w:t>
      </w:r>
    </w:p>
    <w:p w14:paraId="7232882F" w14:textId="019336BE" w:rsidR="00CF285F" w:rsidRPr="00324403" w:rsidRDefault="00CF285F">
      <w:pPr>
        <w:spacing w:before="120" w:after="120"/>
        <w:pPrChange w:id="49" w:author="Charlie Whitaker" w:date="2019-11-21T08:53:00Z">
          <w:pPr>
            <w:spacing w:line="480" w:lineRule="auto"/>
          </w:pPr>
        </w:pPrChange>
      </w:pPr>
      <w:r w:rsidRPr="00324403">
        <w:tab/>
        <w:t xml:space="preserve">This </w:t>
      </w:r>
      <w:r w:rsidR="00BD7CC3">
        <w:t>paper</w:t>
      </w:r>
      <w:r w:rsidRPr="00324403">
        <w:t xml:space="preserve"> describes how </w:t>
      </w:r>
      <w:r w:rsidR="00BD7CC3">
        <w:t xml:space="preserve">institutions of </w:t>
      </w:r>
      <w:r w:rsidRPr="00324403">
        <w:t>higher education pursue university</w:t>
      </w:r>
      <w:ins w:id="50" w:author="Charlie Whitaker" w:date="2019-11-21T09:10:00Z">
        <w:r w:rsidR="00152B5F">
          <w:t>-</w:t>
        </w:r>
      </w:ins>
      <w:del w:id="51" w:author="Charlie Whitaker" w:date="2019-11-21T09:10:00Z">
        <w:r w:rsidR="00BD7CC3" w:rsidDel="00152B5F">
          <w:delText xml:space="preserve"> </w:delText>
        </w:r>
      </w:del>
      <w:r w:rsidR="00BD7CC3">
        <w:t>related</w:t>
      </w:r>
      <w:r w:rsidRPr="00324403">
        <w:t xml:space="preserve"> economic</w:t>
      </w:r>
      <w:r w:rsidR="00BD7CC3">
        <w:t xml:space="preserve"> and civic</w:t>
      </w:r>
      <w:r w:rsidRPr="00324403">
        <w:t xml:space="preserve"> engagement</w:t>
      </w:r>
      <w:r w:rsidR="00BD7CC3">
        <w:t xml:space="preserve">, </w:t>
      </w:r>
      <w:commentRangeStart w:id="52"/>
      <w:r w:rsidR="00BD7CC3">
        <w:t xml:space="preserve">as well as </w:t>
      </w:r>
      <w:r w:rsidRPr="00324403">
        <w:t xml:space="preserve">the emergent role of </w:t>
      </w:r>
      <w:r w:rsidR="00BD7CC3">
        <w:t xml:space="preserve">these </w:t>
      </w:r>
      <w:r w:rsidRPr="00324403">
        <w:t xml:space="preserve">institutions as leaders in creating rural entrepreneurial ecosystems. </w:t>
      </w:r>
      <w:commentRangeEnd w:id="52"/>
      <w:r w:rsidR="0071179D">
        <w:rPr>
          <w:rStyle w:val="CommentReference"/>
        </w:rPr>
        <w:commentReference w:id="52"/>
      </w:r>
      <w:r w:rsidRPr="00324403">
        <w:t>Against this background, we review the economic engagement, development, and entrepreneurial activities of Ohio University’s Voinovich School of Leadership and Public Affairs</w:t>
      </w:r>
      <w:ins w:id="53" w:author="Charlie Whitaker" w:date="2019-11-21T09:18:00Z">
        <w:r w:rsidR="00C8382E">
          <w:t>.</w:t>
        </w:r>
      </w:ins>
      <w:r w:rsidR="005C3A4A">
        <w:t xml:space="preserve"> </w:t>
      </w:r>
      <w:commentRangeStart w:id="54"/>
      <w:ins w:id="55" w:author="Charlie Whitaker" w:date="2019-11-21T09:18:00Z">
        <w:r w:rsidR="00C8382E">
          <w:t>I</w:t>
        </w:r>
      </w:ins>
      <w:del w:id="56" w:author="Charlie Whitaker" w:date="2019-11-21T09:18:00Z">
        <w:r w:rsidR="005C3A4A" w:rsidDel="00C8382E">
          <w:delText>i</w:delText>
        </w:r>
      </w:del>
      <w:r w:rsidR="005C3A4A">
        <w:t>n particular</w:t>
      </w:r>
      <w:r w:rsidRPr="00324403">
        <w:t xml:space="preserve">, many of </w:t>
      </w:r>
      <w:del w:id="57" w:author="Charlie Whitaker" w:date="2019-11-21T09:18:00Z">
        <w:r w:rsidRPr="00324403" w:rsidDel="00C8382E">
          <w:delText xml:space="preserve">which </w:delText>
        </w:r>
      </w:del>
      <w:ins w:id="58" w:author="Charlie Whitaker" w:date="2019-11-21T09:18:00Z">
        <w:r w:rsidR="00C8382E">
          <w:t>these activities</w:t>
        </w:r>
        <w:r w:rsidR="00C8382E" w:rsidRPr="00324403">
          <w:t xml:space="preserve"> </w:t>
        </w:r>
      </w:ins>
      <w:r w:rsidRPr="00324403">
        <w:t xml:space="preserve">are unique to </w:t>
      </w:r>
      <w:r w:rsidR="005A39B2">
        <w:t xml:space="preserve">U.S. </w:t>
      </w:r>
      <w:r w:rsidRPr="00324403">
        <w:t xml:space="preserve">schools of public administration, affairs, and service. </w:t>
      </w:r>
      <w:commentRangeEnd w:id="54"/>
      <w:r w:rsidR="0071179D">
        <w:rPr>
          <w:rStyle w:val="CommentReference"/>
        </w:rPr>
        <w:commentReference w:id="54"/>
      </w:r>
      <w:r w:rsidRPr="00324403">
        <w:t>Lastly, we offer suggestions for how schools with unique public service missions can overcome the structural barriers present in universities to better engage with</w:t>
      </w:r>
      <w:r w:rsidR="005C3A4A">
        <w:t xml:space="preserve"> communities</w:t>
      </w:r>
      <w:del w:id="59" w:author="Charlie Whitaker" w:date="2019-11-21T09:36:00Z">
        <w:r w:rsidR="005C3A4A" w:rsidDel="00191E4A">
          <w:delText xml:space="preserve"> in</w:delText>
        </w:r>
        <w:r w:rsidRPr="00324403" w:rsidDel="00191E4A">
          <w:delText xml:space="preserve"> their respective </w:delText>
        </w:r>
        <w:r w:rsidR="005C3A4A" w:rsidDel="00191E4A">
          <w:delText>footprints</w:delText>
        </w:r>
      </w:del>
      <w:r w:rsidR="001A5C68" w:rsidRPr="00324403">
        <w:t>, especially in rural areas</w:t>
      </w:r>
      <w:r w:rsidRPr="00324403">
        <w:t>.</w:t>
      </w:r>
    </w:p>
    <w:p w14:paraId="56410718" w14:textId="24C77C05" w:rsidR="00813E85" w:rsidRPr="00324403" w:rsidRDefault="00813E85">
      <w:pPr>
        <w:spacing w:before="120" w:after="120"/>
        <w:pPrChange w:id="60" w:author="Charlie Whitaker" w:date="2019-11-21T08:53:00Z">
          <w:pPr>
            <w:spacing w:line="480" w:lineRule="auto"/>
          </w:pPr>
        </w:pPrChange>
      </w:pPr>
      <w:r w:rsidRPr="00324403">
        <w:rPr>
          <w:b/>
          <w:bCs/>
        </w:rPr>
        <w:t>Economic development</w:t>
      </w:r>
      <w:r w:rsidR="006C6281" w:rsidRPr="00324403">
        <w:rPr>
          <w:b/>
          <w:bCs/>
        </w:rPr>
        <w:t xml:space="preserve">, </w:t>
      </w:r>
      <w:r w:rsidRPr="00324403">
        <w:rPr>
          <w:b/>
          <w:bCs/>
        </w:rPr>
        <w:t>engagement</w:t>
      </w:r>
      <w:r w:rsidR="006C6281" w:rsidRPr="00324403">
        <w:rPr>
          <w:b/>
          <w:bCs/>
        </w:rPr>
        <w:t>, and entrepreneurship</w:t>
      </w:r>
    </w:p>
    <w:p w14:paraId="6583D95B" w14:textId="35773D7B" w:rsidR="00813E85" w:rsidRPr="00324403" w:rsidRDefault="00CE2551">
      <w:pPr>
        <w:spacing w:before="120" w:after="120"/>
        <w:ind w:firstLine="720"/>
        <w:pPrChange w:id="61" w:author="Charlie Whitaker" w:date="2019-11-21T08:53:00Z">
          <w:pPr>
            <w:spacing w:line="480" w:lineRule="auto"/>
            <w:ind w:firstLine="720"/>
          </w:pPr>
        </w:pPrChange>
      </w:pPr>
      <w:r w:rsidRPr="00324403">
        <w:t>University</w:t>
      </w:r>
      <w:ins w:id="62" w:author="Charlie Whitaker" w:date="2019-11-21T09:27:00Z">
        <w:r w:rsidR="00191E4A">
          <w:t>-</w:t>
        </w:r>
      </w:ins>
      <w:del w:id="63" w:author="Charlie Whitaker" w:date="2019-11-21T09:27:00Z">
        <w:r w:rsidRPr="00324403" w:rsidDel="00191E4A">
          <w:delText xml:space="preserve"> </w:delText>
        </w:r>
      </w:del>
      <w:r w:rsidR="005C3A4A">
        <w:t xml:space="preserve">based </w:t>
      </w:r>
      <w:r w:rsidRPr="00324403">
        <w:t>economic</w:t>
      </w:r>
      <w:r w:rsidR="00813E85" w:rsidRPr="00324403">
        <w:t xml:space="preserve"> development and</w:t>
      </w:r>
      <w:r w:rsidRPr="00324403">
        <w:t xml:space="preserve"> </w:t>
      </w:r>
      <w:r w:rsidR="00AD3719">
        <w:t xml:space="preserve">civic </w:t>
      </w:r>
      <w:r w:rsidRPr="00324403">
        <w:t>engagement is an emergent issue in the academic literature (e.g.</w:t>
      </w:r>
      <w:r w:rsidR="005C3A4A">
        <w:t>,</w:t>
      </w:r>
      <w:r w:rsidRPr="00324403">
        <w:t xml:space="preserve"> </w:t>
      </w:r>
      <w:r w:rsidR="00BC66CE">
        <w:t xml:space="preserve">Bond &amp; Patterson, 2005; </w:t>
      </w:r>
      <w:proofErr w:type="spellStart"/>
      <w:r w:rsidR="005B78D0">
        <w:t>Bozic</w:t>
      </w:r>
      <w:proofErr w:type="spellEnd"/>
      <w:r w:rsidR="005B78D0">
        <w:t xml:space="preserve"> &amp; Dunlap, 2013; </w:t>
      </w:r>
      <w:r w:rsidR="005C3A4A">
        <w:t xml:space="preserve">Franklin, 2009; </w:t>
      </w:r>
      <w:r w:rsidR="006627EC">
        <w:t xml:space="preserve">Hart &amp; </w:t>
      </w:r>
      <w:proofErr w:type="spellStart"/>
      <w:r w:rsidR="006627EC">
        <w:t>Northmore</w:t>
      </w:r>
      <w:proofErr w:type="spellEnd"/>
      <w:r w:rsidR="006627EC">
        <w:t xml:space="preserve">, 2011; </w:t>
      </w:r>
      <w:r w:rsidRPr="00324403">
        <w:t xml:space="preserve">Morrison, Barrett, &amp; Fadden, 2019; </w:t>
      </w:r>
      <w:r w:rsidR="005C3A4A">
        <w:t xml:space="preserve">O’Mara, 2012; </w:t>
      </w:r>
      <w:proofErr w:type="spellStart"/>
      <w:r w:rsidRPr="00324403">
        <w:t>Talebzadehhosseini</w:t>
      </w:r>
      <w:proofErr w:type="spellEnd"/>
      <w:r w:rsidRPr="00324403">
        <w:t xml:space="preserve"> et al., 2019</w:t>
      </w:r>
      <w:r w:rsidR="008C4000">
        <w:t>; Winter et al., 2006</w:t>
      </w:r>
      <w:r w:rsidRPr="00324403">
        <w:t xml:space="preserve">) and, more importantly, a salient practice among many institutions of higher education (Klein &amp; </w:t>
      </w:r>
      <w:proofErr w:type="spellStart"/>
      <w:r w:rsidRPr="00324403">
        <w:t>Woodell</w:t>
      </w:r>
      <w:proofErr w:type="spellEnd"/>
      <w:r w:rsidRPr="00324403">
        <w:t xml:space="preserve">, 2015). </w:t>
      </w:r>
      <w:r w:rsidR="00813E85" w:rsidRPr="00324403">
        <w:t>Categorizing</w:t>
      </w:r>
      <w:r w:rsidRPr="00324403">
        <w:t xml:space="preserve"> </w:t>
      </w:r>
      <w:r w:rsidR="007F4CAA" w:rsidRPr="00324403">
        <w:t>how</w:t>
      </w:r>
      <w:r w:rsidRPr="00324403">
        <w:t xml:space="preserve"> universities engage in economic development has largely been driven by the Association of Public and Land Grant Universities (APLU) and their partner organization, the University Economic Development Association (UEDA).</w:t>
      </w:r>
      <w:r w:rsidRPr="00324403">
        <w:rPr>
          <w:rStyle w:val="FootnoteReference"/>
        </w:rPr>
        <w:footnoteReference w:id="1"/>
      </w:r>
      <w:r w:rsidRPr="00324403">
        <w:t xml:space="preserve"> In 2015, APLU and UEDA published a seminal </w:t>
      </w:r>
      <w:r w:rsidRPr="00324403">
        <w:lastRenderedPageBreak/>
        <w:t>document</w:t>
      </w:r>
      <w:r w:rsidR="005C3A4A">
        <w:t>,</w:t>
      </w:r>
      <w:r w:rsidRPr="00324403">
        <w:t xml:space="preserve"> </w:t>
      </w:r>
      <w:r w:rsidRPr="00324403">
        <w:rPr>
          <w:i/>
          <w:iCs/>
        </w:rPr>
        <w:t>Higher Education Engagement in Economic Development: Foundations of Strategy and Practice</w:t>
      </w:r>
      <w:r w:rsidRPr="00324403">
        <w:t xml:space="preserve"> with contributions from approximately 50 higher education lea</w:t>
      </w:r>
      <w:r w:rsidR="00813E85" w:rsidRPr="00324403">
        <w:t xml:space="preserve">ders (Klein &amp; </w:t>
      </w:r>
      <w:proofErr w:type="spellStart"/>
      <w:r w:rsidR="00813E85" w:rsidRPr="00324403">
        <w:t>Woodell</w:t>
      </w:r>
      <w:proofErr w:type="spellEnd"/>
      <w:r w:rsidR="00813E85" w:rsidRPr="00324403">
        <w:t xml:space="preserve">, 2015). </w:t>
      </w:r>
      <w:r w:rsidR="005C3A4A">
        <w:t>Among other contributions, t</w:t>
      </w:r>
      <w:r w:rsidR="00813E85" w:rsidRPr="00324403">
        <w:t>his work defines “university economic development and engagement</w:t>
      </w:r>
      <w:r w:rsidR="005C3A4A">
        <w:t>,</w:t>
      </w:r>
      <w:r w:rsidR="00813E85" w:rsidRPr="00324403">
        <w:t>” “provides a common set of principles</w:t>
      </w:r>
      <w:r w:rsidR="005C3A4A">
        <w:t>,</w:t>
      </w:r>
      <w:r w:rsidR="00813E85" w:rsidRPr="00324403">
        <w:t xml:space="preserve">” and “present(s) a taxonomy of programs” (Klein &amp; </w:t>
      </w:r>
      <w:proofErr w:type="spellStart"/>
      <w:r w:rsidR="00813E85" w:rsidRPr="00324403">
        <w:t>Woodell</w:t>
      </w:r>
      <w:proofErr w:type="spellEnd"/>
      <w:r w:rsidR="00813E85" w:rsidRPr="00324403">
        <w:t>, 2015</w:t>
      </w:r>
      <w:r w:rsidR="005C3A4A">
        <w:t>, p.</w:t>
      </w:r>
      <w:r w:rsidR="00813E85" w:rsidRPr="00324403">
        <w:t xml:space="preserve"> 3). </w:t>
      </w:r>
    </w:p>
    <w:p w14:paraId="0ABFAAA9" w14:textId="36025F08" w:rsidR="00813E85" w:rsidRPr="00324403" w:rsidRDefault="009733D7">
      <w:pPr>
        <w:spacing w:before="120" w:after="120"/>
        <w:ind w:firstLine="720"/>
        <w:pPrChange w:id="64" w:author="Charlie Whitaker" w:date="2019-11-21T08:53:00Z">
          <w:pPr>
            <w:spacing w:line="480" w:lineRule="auto"/>
            <w:ind w:firstLine="720"/>
          </w:pPr>
        </w:pPrChange>
      </w:pPr>
      <w:r w:rsidRPr="00324403">
        <w:t>In th</w:t>
      </w:r>
      <w:r w:rsidR="007D5DCF">
        <w:t>is noteworthy report</w:t>
      </w:r>
      <w:r w:rsidRPr="00324403">
        <w:t>,</w:t>
      </w:r>
      <w:r w:rsidR="00813E85" w:rsidRPr="00324403">
        <w:t xml:space="preserve"> APLU and UEDA </w:t>
      </w:r>
      <w:r w:rsidR="00D92C9E">
        <w:t>state</w:t>
      </w:r>
      <w:r w:rsidR="007D5DCF">
        <w:t>:</w:t>
      </w:r>
      <w:r w:rsidR="00813E85" w:rsidRPr="00324403">
        <w:t xml:space="preserve"> “</w:t>
      </w:r>
      <w:r w:rsidR="007F4CAA" w:rsidRPr="00324403">
        <w:t>i</w:t>
      </w:r>
      <w:r w:rsidR="00813E85" w:rsidRPr="00324403">
        <w:t xml:space="preserve">n higher education, economic development means proactive institutional engagement, with partners and stakeholders, in sustainable growth of the competitive capacities that contribute to the advancement of society through the realization of individual, firm, community, and regional-to-global economic and social potential” (Klein &amp; </w:t>
      </w:r>
      <w:proofErr w:type="spellStart"/>
      <w:r w:rsidR="00813E85" w:rsidRPr="00324403">
        <w:t>Woodell</w:t>
      </w:r>
      <w:proofErr w:type="spellEnd"/>
      <w:r w:rsidR="00813E85" w:rsidRPr="00324403">
        <w:t>, 2015</w:t>
      </w:r>
      <w:r w:rsidR="007D5DCF">
        <w:t>, p.</w:t>
      </w:r>
      <w:r w:rsidR="00813E85" w:rsidRPr="00324403">
        <w:t xml:space="preserve"> 4). The activities of universities are categorized into three </w:t>
      </w:r>
      <w:r w:rsidR="007D5DCF">
        <w:t xml:space="preserve">central </w:t>
      </w:r>
      <w:r w:rsidR="00442B40" w:rsidRPr="00324403">
        <w:t>practices: talent, innovation, and place.</w:t>
      </w:r>
      <w:r w:rsidR="001147CE" w:rsidRPr="00324403">
        <w:t xml:space="preserve"> Talent covers lifelong learning that </w:t>
      </w:r>
      <w:r w:rsidR="007D5DCF" w:rsidRPr="00324403">
        <w:t>universit</w:t>
      </w:r>
      <w:r w:rsidR="007D5DCF">
        <w:t>ies</w:t>
      </w:r>
      <w:r w:rsidR="007D5DCF" w:rsidRPr="00324403">
        <w:t xml:space="preserve"> </w:t>
      </w:r>
      <w:r w:rsidR="001147CE" w:rsidRPr="00324403">
        <w:t>provide</w:t>
      </w:r>
      <w:r w:rsidR="00CF285F" w:rsidRPr="00324403">
        <w:t>;</w:t>
      </w:r>
      <w:r w:rsidR="001147CE" w:rsidRPr="00324403">
        <w:t xml:space="preserve"> innovation targets research and entrepreneurship, </w:t>
      </w:r>
      <w:r w:rsidR="007D5DCF">
        <w:t>and</w:t>
      </w:r>
      <w:r w:rsidR="007D5DCF" w:rsidRPr="00324403">
        <w:t xml:space="preserve"> </w:t>
      </w:r>
      <w:r w:rsidR="001147CE" w:rsidRPr="00324403">
        <w:t xml:space="preserve">place focuses on the connection to the communities served by universities (Klein &amp; </w:t>
      </w:r>
      <w:proofErr w:type="spellStart"/>
      <w:r w:rsidR="001147CE" w:rsidRPr="00324403">
        <w:t>Woodell</w:t>
      </w:r>
      <w:proofErr w:type="spellEnd"/>
      <w:r w:rsidR="001147CE" w:rsidRPr="00324403">
        <w:t xml:space="preserve">, 2015). </w:t>
      </w:r>
      <w:r w:rsidR="007D5DCF">
        <w:t xml:space="preserve">These three activities have been brought into practice, such as through </w:t>
      </w:r>
      <w:r w:rsidR="00F72111" w:rsidRPr="00324403">
        <w:t>APLU and its Commission on Economic and Community Engagement (CECE)</w:t>
      </w:r>
      <w:r w:rsidR="007D5DCF">
        <w:t>, in establishing</w:t>
      </w:r>
      <w:r w:rsidR="00F72111" w:rsidRPr="00324403">
        <w:t xml:space="preserve"> the Innovation and Economic Prosperity (IEP) Universities Program, which recognizes university economic engagement in the areas of talent, innovation, and place (APLU, 2019). To date, 60 institutions of higher education, including Ohio University, have earned </w:t>
      </w:r>
      <w:r w:rsidR="007D5DCF">
        <w:t>this</w:t>
      </w:r>
      <w:r w:rsidR="007D5DCF" w:rsidRPr="00324403">
        <w:t xml:space="preserve"> </w:t>
      </w:r>
      <w:r w:rsidR="00F72111" w:rsidRPr="00324403">
        <w:t>IEP designation (APLU, 2019). APLU, in partnership with UEDA, has extended IEP designation to private research universities and community colleges, which are</w:t>
      </w:r>
      <w:r w:rsidR="007D5DCF">
        <w:t xml:space="preserve"> typically</w:t>
      </w:r>
      <w:r w:rsidR="00F72111" w:rsidRPr="00324403">
        <w:t xml:space="preserve"> ineligible for APLU membership (UEDA, 2019).</w:t>
      </w:r>
    </w:p>
    <w:p w14:paraId="20CCB790" w14:textId="7C29D39D" w:rsidR="00F72111" w:rsidRPr="00324403" w:rsidRDefault="00F72111">
      <w:pPr>
        <w:spacing w:before="120" w:after="120"/>
        <w:ind w:firstLine="720"/>
        <w:pPrChange w:id="65" w:author="Charlie Whitaker" w:date="2019-11-21T08:53:00Z">
          <w:pPr>
            <w:spacing w:line="480" w:lineRule="auto"/>
            <w:ind w:firstLine="720"/>
          </w:pPr>
        </w:pPrChange>
      </w:pPr>
      <w:proofErr w:type="spellStart"/>
      <w:r w:rsidRPr="00324403">
        <w:t>Talebzadehhosseini</w:t>
      </w:r>
      <w:proofErr w:type="spellEnd"/>
      <w:r w:rsidRPr="00324403">
        <w:t xml:space="preserve"> et al. </w:t>
      </w:r>
      <w:r w:rsidR="00CE0408" w:rsidRPr="00324403">
        <w:t>(</w:t>
      </w:r>
      <w:r w:rsidRPr="00324403">
        <w:t>2019</w:t>
      </w:r>
      <w:r w:rsidR="00CE0408" w:rsidRPr="00324403">
        <w:t xml:space="preserve">) recently published </w:t>
      </w:r>
      <w:r w:rsidR="008C4000">
        <w:t xml:space="preserve">an </w:t>
      </w:r>
      <w:r w:rsidR="00CE0408" w:rsidRPr="00324403">
        <w:t xml:space="preserve">article examining the strategies used by universities to enhance their economic engagement. The authors reviewed 55 APLU IEP self-studies and identified six </w:t>
      </w:r>
      <w:r w:rsidR="008C4000">
        <w:t xml:space="preserve">specific </w:t>
      </w:r>
      <w:r w:rsidR="00CE0408" w:rsidRPr="00324403">
        <w:t>strategies that emerge (</w:t>
      </w:r>
      <w:proofErr w:type="spellStart"/>
      <w:r w:rsidR="00CE0408" w:rsidRPr="00324403">
        <w:t>Talebzadehhosseini</w:t>
      </w:r>
      <w:proofErr w:type="spellEnd"/>
      <w:r w:rsidR="00CE0408" w:rsidRPr="00324403">
        <w:t xml:space="preserve"> et al., 2019</w:t>
      </w:r>
      <w:r w:rsidR="008C4000">
        <w:t xml:space="preserve">, p. </w:t>
      </w:r>
      <w:r w:rsidR="00CE0408" w:rsidRPr="00324403">
        <w:t>1):</w:t>
      </w:r>
    </w:p>
    <w:p w14:paraId="6167123C" w14:textId="58739DFF" w:rsidR="00CE0408" w:rsidRPr="00324403" w:rsidRDefault="00CE0408">
      <w:pPr>
        <w:pStyle w:val="ListParagraph"/>
        <w:numPr>
          <w:ilvl w:val="0"/>
          <w:numId w:val="1"/>
        </w:numPr>
        <w:spacing w:before="120" w:after="120"/>
        <w:contextualSpacing w:val="0"/>
        <w:pPrChange w:id="66" w:author="Charlie Whitaker" w:date="2019-11-21T08:53:00Z">
          <w:pPr>
            <w:pStyle w:val="ListParagraph"/>
            <w:numPr>
              <w:numId w:val="1"/>
            </w:numPr>
            <w:spacing w:line="480" w:lineRule="auto"/>
            <w:ind w:left="1440" w:hanging="360"/>
          </w:pPr>
        </w:pPrChange>
      </w:pPr>
      <w:r w:rsidRPr="00324403">
        <w:t>Forming mutually beneficial partnerships with industry</w:t>
      </w:r>
    </w:p>
    <w:p w14:paraId="381CEBD4" w14:textId="2AE962E0" w:rsidR="00CE0408" w:rsidRPr="00324403" w:rsidRDefault="00CE0408">
      <w:pPr>
        <w:pStyle w:val="ListParagraph"/>
        <w:numPr>
          <w:ilvl w:val="0"/>
          <w:numId w:val="1"/>
        </w:numPr>
        <w:spacing w:before="120" w:after="120"/>
        <w:contextualSpacing w:val="0"/>
        <w:pPrChange w:id="67" w:author="Charlie Whitaker" w:date="2019-11-21T08:53:00Z">
          <w:pPr>
            <w:pStyle w:val="ListParagraph"/>
            <w:numPr>
              <w:numId w:val="1"/>
            </w:numPr>
            <w:spacing w:line="480" w:lineRule="auto"/>
            <w:ind w:left="1440" w:hanging="360"/>
          </w:pPr>
        </w:pPrChange>
      </w:pPr>
      <w:r w:rsidRPr="00324403">
        <w:t>Developing collaboration networks with relevant communities</w:t>
      </w:r>
    </w:p>
    <w:p w14:paraId="5682F541" w14:textId="6E8E7AD1" w:rsidR="00CE0408" w:rsidRPr="00324403" w:rsidRDefault="00CE0408">
      <w:pPr>
        <w:pStyle w:val="ListParagraph"/>
        <w:numPr>
          <w:ilvl w:val="0"/>
          <w:numId w:val="1"/>
        </w:numPr>
        <w:spacing w:before="120" w:after="120"/>
        <w:contextualSpacing w:val="0"/>
        <w:pPrChange w:id="68" w:author="Charlie Whitaker" w:date="2019-11-21T08:53:00Z">
          <w:pPr>
            <w:pStyle w:val="ListParagraph"/>
            <w:numPr>
              <w:numId w:val="1"/>
            </w:numPr>
            <w:spacing w:line="480" w:lineRule="auto"/>
            <w:ind w:left="1440" w:hanging="360"/>
          </w:pPr>
        </w:pPrChange>
      </w:pPr>
      <w:r w:rsidRPr="00324403">
        <w:t>Building an innovation culture</w:t>
      </w:r>
    </w:p>
    <w:p w14:paraId="6B0A86FB" w14:textId="4069D067" w:rsidR="00CE0408" w:rsidRPr="00324403" w:rsidRDefault="00CE0408">
      <w:pPr>
        <w:pStyle w:val="ListParagraph"/>
        <w:numPr>
          <w:ilvl w:val="0"/>
          <w:numId w:val="1"/>
        </w:numPr>
        <w:spacing w:before="120" w:after="120"/>
        <w:contextualSpacing w:val="0"/>
        <w:pPrChange w:id="69" w:author="Charlie Whitaker" w:date="2019-11-21T08:53:00Z">
          <w:pPr>
            <w:pStyle w:val="ListParagraph"/>
            <w:numPr>
              <w:numId w:val="1"/>
            </w:numPr>
            <w:spacing w:line="480" w:lineRule="auto"/>
            <w:ind w:left="1440" w:hanging="360"/>
          </w:pPr>
        </w:pPrChange>
      </w:pPr>
      <w:r w:rsidRPr="00324403">
        <w:t>Supporting researchers in bringing new technologies to market</w:t>
      </w:r>
    </w:p>
    <w:p w14:paraId="366CC447" w14:textId="6457EB5E" w:rsidR="00CE0408" w:rsidRPr="00324403" w:rsidRDefault="00CE0408">
      <w:pPr>
        <w:pStyle w:val="ListParagraph"/>
        <w:numPr>
          <w:ilvl w:val="0"/>
          <w:numId w:val="1"/>
        </w:numPr>
        <w:spacing w:before="120" w:after="120"/>
        <w:contextualSpacing w:val="0"/>
        <w:pPrChange w:id="70" w:author="Charlie Whitaker" w:date="2019-11-21T08:53:00Z">
          <w:pPr>
            <w:pStyle w:val="ListParagraph"/>
            <w:numPr>
              <w:numId w:val="1"/>
            </w:numPr>
            <w:spacing w:line="480" w:lineRule="auto"/>
            <w:ind w:left="1440" w:hanging="360"/>
          </w:pPr>
        </w:pPrChange>
      </w:pPr>
      <w:r w:rsidRPr="00324403">
        <w:t>Promoting transfer of new technologies to industry, and</w:t>
      </w:r>
    </w:p>
    <w:p w14:paraId="1BED640B" w14:textId="75980456" w:rsidR="00CE0408" w:rsidRPr="00324403" w:rsidRDefault="00CE0408">
      <w:pPr>
        <w:pStyle w:val="ListParagraph"/>
        <w:numPr>
          <w:ilvl w:val="0"/>
          <w:numId w:val="1"/>
        </w:numPr>
        <w:spacing w:before="120" w:after="120"/>
        <w:contextualSpacing w:val="0"/>
        <w:pPrChange w:id="71" w:author="Charlie Whitaker" w:date="2019-11-21T08:53:00Z">
          <w:pPr>
            <w:pStyle w:val="ListParagraph"/>
            <w:numPr>
              <w:numId w:val="1"/>
            </w:numPr>
            <w:spacing w:line="480" w:lineRule="auto"/>
            <w:ind w:left="1440" w:hanging="360"/>
          </w:pPr>
        </w:pPrChange>
      </w:pPr>
      <w:r w:rsidRPr="00324403">
        <w:t>Encouraging entrepreneurial activities.</w:t>
      </w:r>
    </w:p>
    <w:p w14:paraId="63EB490E" w14:textId="16EDB676" w:rsidR="00CE0408" w:rsidRPr="00324403" w:rsidRDefault="00E40EBB">
      <w:pPr>
        <w:spacing w:before="120" w:after="120"/>
        <w:ind w:firstLine="720"/>
        <w:pPrChange w:id="72" w:author="Charlie Whitaker" w:date="2019-11-21T08:53:00Z">
          <w:pPr>
            <w:spacing w:line="480" w:lineRule="auto"/>
            <w:ind w:firstLine="720"/>
          </w:pPr>
        </w:pPrChange>
      </w:pPr>
      <w:r w:rsidRPr="00324403">
        <w:t xml:space="preserve">While the literature on university economic engagement </w:t>
      </w:r>
      <w:r w:rsidR="001C30CF">
        <w:t>remains relatively</w:t>
      </w:r>
      <w:r w:rsidR="001C30CF" w:rsidRPr="00324403">
        <w:t xml:space="preserve"> </w:t>
      </w:r>
      <w:r w:rsidRPr="00324403">
        <w:t xml:space="preserve">nascent, a robust set of literature exists around innovation and entrepreneurial ecosystems. Yet, much of </w:t>
      </w:r>
      <w:r w:rsidR="001C30CF">
        <w:t>this</w:t>
      </w:r>
      <w:r w:rsidR="001C30CF" w:rsidRPr="00324403">
        <w:t xml:space="preserve"> </w:t>
      </w:r>
      <w:r w:rsidRPr="00324403">
        <w:t>focuses on densely populated</w:t>
      </w:r>
      <w:r w:rsidR="001C30CF">
        <w:t>,</w:t>
      </w:r>
      <w:r w:rsidRPr="00324403">
        <w:t xml:space="preserve"> urban areas (e.g.</w:t>
      </w:r>
      <w:r w:rsidR="008B6929">
        <w:t>,</w:t>
      </w:r>
      <w:r w:rsidRPr="00324403">
        <w:t xml:space="preserve"> Feldman, 2014; Harper-Anders</w:t>
      </w:r>
      <w:r w:rsidR="00353F0A" w:rsidRPr="00324403">
        <w:t>on</w:t>
      </w:r>
      <w:r w:rsidRPr="00324403">
        <w:t xml:space="preserve">, 2018). </w:t>
      </w:r>
      <w:del w:id="73" w:author="Charlie Whitaker" w:date="2019-11-21T09:47:00Z">
        <w:r w:rsidRPr="00324403" w:rsidDel="00D4621F">
          <w:delText xml:space="preserve">More </w:delText>
        </w:r>
      </w:del>
      <w:ins w:id="74" w:author="Charlie Whitaker" w:date="2019-11-21T09:47:00Z">
        <w:r w:rsidR="00D4621F">
          <w:t>R</w:t>
        </w:r>
      </w:ins>
      <w:del w:id="75" w:author="Charlie Whitaker" w:date="2019-11-21T09:47:00Z">
        <w:r w:rsidRPr="00324403" w:rsidDel="00D4621F">
          <w:delText>r</w:delText>
        </w:r>
      </w:del>
      <w:r w:rsidRPr="00324403">
        <w:t xml:space="preserve">ecently, researchers have </w:t>
      </w:r>
      <w:r w:rsidR="001B43FA" w:rsidRPr="00324403">
        <w:t>explored</w:t>
      </w:r>
      <w:r w:rsidRPr="00324403">
        <w:t xml:space="preserve"> rural entrepreneurial ecosystem</w:t>
      </w:r>
      <w:r w:rsidR="001B43FA" w:rsidRPr="00324403">
        <w:t>s</w:t>
      </w:r>
      <w:r w:rsidRPr="00324403">
        <w:rPr>
          <w:i/>
          <w:iCs/>
        </w:rPr>
        <w:t xml:space="preserve"> </w:t>
      </w:r>
      <w:r w:rsidRPr="00324403">
        <w:t xml:space="preserve">(Jolley &amp; </w:t>
      </w:r>
      <w:proofErr w:type="spellStart"/>
      <w:r w:rsidRPr="00324403">
        <w:t>Pittaway</w:t>
      </w:r>
      <w:proofErr w:type="spellEnd"/>
      <w:r w:rsidRPr="00324403">
        <w:t>, 2019),</w:t>
      </w:r>
      <w:r w:rsidR="001B43FA" w:rsidRPr="00324403">
        <w:t xml:space="preserve"> often with a focus on the role universities</w:t>
      </w:r>
      <w:r w:rsidR="006C6281" w:rsidRPr="00324403">
        <w:t>, and even community colleges (</w:t>
      </w:r>
      <w:r w:rsidR="001C30CF">
        <w:t xml:space="preserve">e.g., </w:t>
      </w:r>
      <w:r w:rsidR="006C6281" w:rsidRPr="00324403">
        <w:t>Corbin &amp; Thomas, 2019)</w:t>
      </w:r>
      <w:r w:rsidR="00772125">
        <w:t>,</w:t>
      </w:r>
      <w:r w:rsidR="001B43FA" w:rsidRPr="00324403">
        <w:t xml:space="preserve"> play in supporting the ecosystem through entrepreneurial training (Lyons, Lyons, &amp; Jolley, 2019), </w:t>
      </w:r>
      <w:r w:rsidR="005F2AC8" w:rsidRPr="00324403">
        <w:t xml:space="preserve">collaboration (Morrison, Barrett, &amp; Fadden, 2019), inclusivity to under-represented communities (O’Brien, Cooney, &amp; </w:t>
      </w:r>
      <w:proofErr w:type="spellStart"/>
      <w:r w:rsidR="005F2AC8" w:rsidRPr="00324403">
        <w:t>Blenker</w:t>
      </w:r>
      <w:proofErr w:type="spellEnd"/>
      <w:r w:rsidR="005F2AC8" w:rsidRPr="00324403">
        <w:t>, 2019),</w:t>
      </w:r>
      <w:r w:rsidRPr="00324403">
        <w:t xml:space="preserve"> </w:t>
      </w:r>
      <w:r w:rsidR="006661F8" w:rsidRPr="00324403">
        <w:t xml:space="preserve">reducing </w:t>
      </w:r>
      <w:r w:rsidR="009E06FE" w:rsidRPr="00324403">
        <w:t xml:space="preserve">wealth </w:t>
      </w:r>
      <w:r w:rsidR="006661F8" w:rsidRPr="00324403">
        <w:t>inequality (Lyons, Miller, &amp; Mann, 2018)</w:t>
      </w:r>
      <w:r w:rsidR="006C6281" w:rsidRPr="00324403">
        <w:t xml:space="preserve">, and </w:t>
      </w:r>
      <w:del w:id="76" w:author="Charlie Whitaker" w:date="2019-11-21T09:49:00Z">
        <w:r w:rsidR="006C6281" w:rsidRPr="00324403" w:rsidDel="00D4621F">
          <w:delText xml:space="preserve">even </w:delText>
        </w:r>
      </w:del>
      <w:r w:rsidR="006C6281" w:rsidRPr="00324403">
        <w:t xml:space="preserve">providing public venture capital (Jolley, </w:t>
      </w:r>
      <w:proofErr w:type="spellStart"/>
      <w:r w:rsidR="006C6281" w:rsidRPr="00324403">
        <w:t>Uzuegbunam</w:t>
      </w:r>
      <w:proofErr w:type="spellEnd"/>
      <w:r w:rsidR="006C6281" w:rsidRPr="00324403">
        <w:t>, &amp; Glazer, 2018)</w:t>
      </w:r>
      <w:r w:rsidR="006661F8" w:rsidRPr="00324403">
        <w:t>.</w:t>
      </w:r>
      <w:r w:rsidR="006C6281" w:rsidRPr="00324403">
        <w:t xml:space="preserve"> </w:t>
      </w:r>
      <w:del w:id="77" w:author="Charlie Whitaker" w:date="2019-11-21T09:50:00Z">
        <w:r w:rsidR="00714ECC" w:rsidDel="00050638">
          <w:delText xml:space="preserve">Even </w:delText>
        </w:r>
      </w:del>
      <w:ins w:id="78" w:author="Charlie Whitaker" w:date="2019-11-21T09:50:00Z">
        <w:r w:rsidR="00050638">
          <w:t xml:space="preserve">Additionally, </w:t>
        </w:r>
      </w:ins>
      <w:r w:rsidR="00714ECC">
        <w:t>t</w:t>
      </w:r>
      <w:r w:rsidR="00353F0A" w:rsidRPr="00324403">
        <w:t xml:space="preserve">he federal government has recognized the importance of entrepreneurship to rural areas. </w:t>
      </w:r>
      <w:r w:rsidR="00714ECC">
        <w:t>For instance, i</w:t>
      </w:r>
      <w:r w:rsidR="006C6281" w:rsidRPr="00324403">
        <w:t>n 2018, the Appalachia</w:t>
      </w:r>
      <w:r w:rsidR="00714ECC">
        <w:t>n</w:t>
      </w:r>
      <w:r w:rsidR="006C6281" w:rsidRPr="00324403">
        <w:t xml:space="preserve"> Regional Commission </w:t>
      </w:r>
      <w:r w:rsidR="008A2328">
        <w:t xml:space="preserve">(ARC) </w:t>
      </w:r>
      <w:r w:rsidR="006C6281" w:rsidRPr="00324403">
        <w:t>released a series of research reports</w:t>
      </w:r>
      <w:r w:rsidR="0007450D" w:rsidRPr="00324403">
        <w:t xml:space="preserve"> </w:t>
      </w:r>
      <w:r w:rsidR="00772125">
        <w:t xml:space="preserve">on </w:t>
      </w:r>
      <w:r w:rsidR="0007450D" w:rsidRPr="00324403">
        <w:t>Entrepreneurial Ecosystems in Appalachia (ARC, 2019).</w:t>
      </w:r>
    </w:p>
    <w:p w14:paraId="282B8C89" w14:textId="6E2BB2F4" w:rsidR="00CE2551" w:rsidRPr="00324403" w:rsidDel="00A562BE" w:rsidRDefault="00A91C78">
      <w:pPr>
        <w:spacing w:before="120" w:after="120"/>
        <w:rPr>
          <w:del w:id="79" w:author="Charlie Whitaker" w:date="2019-11-21T08:53:00Z"/>
        </w:rPr>
        <w:pPrChange w:id="80" w:author="Charlie Whitaker" w:date="2019-11-21T08:53:00Z">
          <w:pPr>
            <w:spacing w:line="480" w:lineRule="auto"/>
          </w:pPr>
        </w:pPrChange>
      </w:pPr>
      <w:del w:id="81" w:author="Charlie Whitaker" w:date="2019-11-21T09:53:00Z">
        <w:r w:rsidRPr="00324403" w:rsidDel="00050638">
          <w:lastRenderedPageBreak/>
          <w:tab/>
          <w:delText xml:space="preserve">Our intent here is not to provide a complete or robust literature review. </w:delText>
        </w:r>
        <w:r w:rsidR="00353F0A" w:rsidRPr="00324403" w:rsidDel="00050638">
          <w:delText>Rather, we seek to demonstrate to a reader the academic focus, as well as tangible activities</w:delText>
        </w:r>
        <w:r w:rsidR="003F287D" w:rsidDel="00050638">
          <w:delText>,</w:delText>
        </w:r>
        <w:r w:rsidR="00353F0A" w:rsidRPr="00324403" w:rsidDel="00050638">
          <w:delText xml:space="preserve"> being undertaken by institutions of higher education in the areas of economic development, engagement, and </w:delText>
        </w:r>
        <w:commentRangeStart w:id="82"/>
        <w:r w:rsidR="00353F0A" w:rsidRPr="00324403" w:rsidDel="00050638">
          <w:delText>entrepreneurship</w:delText>
        </w:r>
      </w:del>
      <w:commentRangeEnd w:id="82"/>
      <w:r w:rsidR="00050638">
        <w:rPr>
          <w:rStyle w:val="CommentReference"/>
        </w:rPr>
        <w:commentReference w:id="82"/>
      </w:r>
      <w:del w:id="83" w:author="Charlie Whitaker" w:date="2019-11-21T09:53:00Z">
        <w:r w:rsidR="00353F0A" w:rsidRPr="00324403" w:rsidDel="00050638">
          <w:delText>.</w:delText>
        </w:r>
      </w:del>
    </w:p>
    <w:p w14:paraId="31FBD673" w14:textId="63CE099E" w:rsidR="00577DF0" w:rsidDel="00A562BE" w:rsidRDefault="00577DF0">
      <w:pPr>
        <w:spacing w:before="120" w:after="120"/>
        <w:rPr>
          <w:del w:id="84" w:author="Charlie Whitaker" w:date="2019-11-21T08:53:00Z"/>
          <w:b/>
          <w:bCs/>
        </w:rPr>
        <w:pPrChange w:id="85" w:author="Charlie Whitaker" w:date="2019-11-21T08:53:00Z">
          <w:pPr>
            <w:spacing w:line="480" w:lineRule="auto"/>
          </w:pPr>
        </w:pPrChange>
      </w:pPr>
    </w:p>
    <w:p w14:paraId="3DC475CB" w14:textId="32F1B9E7" w:rsidR="00577DF0" w:rsidDel="00A562BE" w:rsidRDefault="00577DF0">
      <w:pPr>
        <w:spacing w:before="120" w:after="120"/>
        <w:rPr>
          <w:del w:id="86" w:author="Charlie Whitaker" w:date="2019-11-21T08:53:00Z"/>
          <w:b/>
          <w:bCs/>
        </w:rPr>
        <w:pPrChange w:id="87" w:author="Charlie Whitaker" w:date="2019-11-21T08:53:00Z">
          <w:pPr>
            <w:spacing w:line="480" w:lineRule="auto"/>
          </w:pPr>
        </w:pPrChange>
      </w:pPr>
    </w:p>
    <w:p w14:paraId="346DCEE2" w14:textId="255EB7F8" w:rsidR="00353F0A" w:rsidRPr="00324403" w:rsidRDefault="00353F0A">
      <w:pPr>
        <w:spacing w:before="120" w:after="120"/>
        <w:rPr>
          <w:b/>
          <w:bCs/>
        </w:rPr>
        <w:pPrChange w:id="88" w:author="Charlie Whitaker" w:date="2019-11-21T08:53:00Z">
          <w:pPr>
            <w:spacing w:line="480" w:lineRule="auto"/>
          </w:pPr>
        </w:pPrChange>
      </w:pPr>
      <w:r w:rsidRPr="00324403">
        <w:rPr>
          <w:b/>
          <w:bCs/>
        </w:rPr>
        <w:t>Ohio University’s Voinovich School of Leadership and Public Affairs</w:t>
      </w:r>
    </w:p>
    <w:p w14:paraId="0D6521FF" w14:textId="47D4F59C" w:rsidR="003F287D" w:rsidRDefault="001C30CF">
      <w:pPr>
        <w:spacing w:before="120" w:after="120"/>
        <w:ind w:firstLine="720"/>
        <w:pPrChange w:id="89" w:author="Charlie Whitaker" w:date="2019-11-21T08:53:00Z">
          <w:pPr>
            <w:spacing w:line="480" w:lineRule="auto"/>
            <w:ind w:firstLine="720"/>
          </w:pPr>
        </w:pPrChange>
      </w:pPr>
      <w:r w:rsidRPr="00324403">
        <w:t xml:space="preserve">Ohio University’s Voinovich School </w:t>
      </w:r>
      <w:r w:rsidR="003F287D" w:rsidRPr="00324403">
        <w:t xml:space="preserve">of Leadership and Public </w:t>
      </w:r>
      <w:r w:rsidR="003F287D">
        <w:t xml:space="preserve">Affairs </w:t>
      </w:r>
      <w:r>
        <w:t>engages</w:t>
      </w:r>
      <w:r w:rsidRPr="00324403">
        <w:t xml:space="preserve"> in nearly all of </w:t>
      </w:r>
      <w:r>
        <w:t>the</w:t>
      </w:r>
      <w:r w:rsidRPr="00324403">
        <w:t xml:space="preserve"> </w:t>
      </w:r>
      <w:r>
        <w:t xml:space="preserve">six economic engagement </w:t>
      </w:r>
      <w:r w:rsidRPr="00324403">
        <w:t>activities</w:t>
      </w:r>
      <w:r>
        <w:t xml:space="preserve"> brought forth in the </w:t>
      </w:r>
      <w:proofErr w:type="spellStart"/>
      <w:r w:rsidRPr="001C30CF">
        <w:t>Talebzadehhosseini</w:t>
      </w:r>
      <w:proofErr w:type="spellEnd"/>
      <w:r w:rsidRPr="001C30CF">
        <w:t xml:space="preserve"> et al. (2019)</w:t>
      </w:r>
      <w:r>
        <w:t xml:space="preserve"> paper</w:t>
      </w:r>
      <w:r w:rsidRPr="00324403">
        <w:t>, minus tech transfer.</w:t>
      </w:r>
      <w:r>
        <w:t xml:space="preserve"> </w:t>
      </w:r>
      <w:r w:rsidR="00393EA2">
        <w:t xml:space="preserve">Since 2012, the Voinovich School has generated nearly $2.5 billion </w:t>
      </w:r>
      <w:r w:rsidR="000A0FD1">
        <w:t xml:space="preserve">in economic activity for the region and state, in part by leveraging a $1.25 million Appalachian New Economy Partnership (ANEP) state appropriation. </w:t>
      </w:r>
      <w:r w:rsidR="00324403" w:rsidRPr="00324403">
        <w:t xml:space="preserve">Ohio University’s Voinovich School </w:t>
      </w:r>
      <w:r w:rsidR="00F26C95">
        <w:t xml:space="preserve">offers two academic degrees, the Master of Public Administration </w:t>
      </w:r>
      <w:r>
        <w:t xml:space="preserve">(MPA) </w:t>
      </w:r>
      <w:r w:rsidR="00F26C95">
        <w:t>and the Master of Science in Environmental Studies</w:t>
      </w:r>
      <w:r>
        <w:t xml:space="preserve"> (MSES)</w:t>
      </w:r>
      <w:r w:rsidR="00F26C95">
        <w:t xml:space="preserve">. </w:t>
      </w:r>
      <w:r>
        <w:t>However</w:t>
      </w:r>
      <w:r w:rsidR="00F26C95">
        <w:t>, the primary mission of the Voinovich School is to serve as “</w:t>
      </w:r>
      <w:r w:rsidR="00F26C95" w:rsidRPr="00F26C95">
        <w:t>a catalyst for regional, state and national collective impact in the areas of entrepreneurship, energy and the environment, and public and social engagement policy areas</w:t>
      </w:r>
      <w:r w:rsidR="00F26C95">
        <w:t>” (Voinovich School, 2019</w:t>
      </w:r>
      <w:r>
        <w:t>, para. 1</w:t>
      </w:r>
      <w:r w:rsidR="00F26C95">
        <w:t xml:space="preserve">). </w:t>
      </w:r>
      <w:r w:rsidR="003F287D">
        <w:t xml:space="preserve">The Voinovich School works to </w:t>
      </w:r>
      <w:r w:rsidR="003F287D" w:rsidRPr="003F287D">
        <w:t>provide applied, research-based solutions to challenges existing in communities,</w:t>
      </w:r>
      <w:r w:rsidR="003F287D">
        <w:t xml:space="preserve"> leveraging partnerships </w:t>
      </w:r>
      <w:r w:rsidR="003F287D" w:rsidRPr="003F287D">
        <w:t xml:space="preserve">with nonprofit organizations, government, and the private sector </w:t>
      </w:r>
      <w:r w:rsidR="003F287D">
        <w:t xml:space="preserve">to </w:t>
      </w:r>
      <w:r w:rsidR="003F287D" w:rsidRPr="003F287D">
        <w:t>create public value</w:t>
      </w:r>
      <w:r w:rsidR="003F287D">
        <w:t>. Overall, the</w:t>
      </w:r>
      <w:r w:rsidR="00BF53D5">
        <w:t xml:space="preserve"> Voinovich School is active</w:t>
      </w:r>
      <w:ins w:id="90" w:author="Charlie Whitaker" w:date="2019-11-21T09:54:00Z">
        <w:r w:rsidR="00050638">
          <w:t>,</w:t>
        </w:r>
      </w:ins>
      <w:r w:rsidR="00BF53D5">
        <w:t xml:space="preserve"> with</w:t>
      </w:r>
      <w:r w:rsidR="003F287D">
        <w:t xml:space="preserve"> a wide range of stakeholders, and uses nationally recognized research </w:t>
      </w:r>
      <w:del w:id="91" w:author="Charlie Whitaker" w:date="2019-11-21T09:56:00Z">
        <w:r w:rsidR="003F287D" w:rsidDel="00050638">
          <w:delText xml:space="preserve">strengths </w:delText>
        </w:r>
      </w:del>
      <w:ins w:id="92" w:author="Charlie Whitaker" w:date="2019-11-21T09:56:00Z">
        <w:r w:rsidR="00050638">
          <w:t xml:space="preserve">methods </w:t>
        </w:r>
      </w:ins>
      <w:r w:rsidR="003F287D" w:rsidRPr="003F287D">
        <w:t>to conduct objective and meaningful research that improves lives and can inform future business and policy decisions</w:t>
      </w:r>
      <w:r w:rsidR="003F287D">
        <w:t>.</w:t>
      </w:r>
    </w:p>
    <w:p w14:paraId="55856485" w14:textId="6DB0F3C1" w:rsidR="004F3CA6" w:rsidRDefault="00F26C95">
      <w:pPr>
        <w:spacing w:before="120" w:after="120"/>
        <w:ind w:firstLine="720"/>
        <w:pPrChange w:id="93" w:author="Charlie Whitaker" w:date="2019-11-21T08:53:00Z">
          <w:pPr>
            <w:spacing w:line="480" w:lineRule="auto"/>
            <w:ind w:firstLine="720"/>
          </w:pPr>
        </w:pPrChange>
      </w:pPr>
      <w:r>
        <w:t xml:space="preserve">The Voinovich School achieves this </w:t>
      </w:r>
      <w:commentRangeStart w:id="94"/>
      <w:del w:id="95" w:author="Charlie Whitaker" w:date="2019-11-21T09:56:00Z">
        <w:r w:rsidR="000A1191" w:rsidDel="00050638">
          <w:delText xml:space="preserve">unique </w:delText>
        </w:r>
      </w:del>
      <w:commentRangeEnd w:id="94"/>
      <w:r w:rsidR="00050638">
        <w:rPr>
          <w:rStyle w:val="CommentReference"/>
        </w:rPr>
        <w:commentReference w:id="94"/>
      </w:r>
      <w:r>
        <w:t xml:space="preserve">mission through an engaged faculty </w:t>
      </w:r>
      <w:del w:id="96" w:author="Charlie Whitaker" w:date="2019-11-21T09:57:00Z">
        <w:r w:rsidDel="00050638">
          <w:delText>model</w:delText>
        </w:r>
      </w:del>
      <w:ins w:id="97" w:author="Charlie Whitaker" w:date="2019-11-21T09:57:00Z">
        <w:r w:rsidR="00050638">
          <w:t xml:space="preserve"> system</w:t>
        </w:r>
      </w:ins>
      <w:r>
        <w:t>,</w:t>
      </w:r>
      <w:r w:rsidR="00620DAD">
        <w:t xml:space="preserve"> modeled after the University of North Carolina at Chapel Hill </w:t>
      </w:r>
      <w:r w:rsidR="00C32627">
        <w:t xml:space="preserve">(UNC) </w:t>
      </w:r>
      <w:r w:rsidR="00620DAD">
        <w:t>School of Government,</w:t>
      </w:r>
      <w:r>
        <w:t xml:space="preserve"> where faculty hold 12-month</w:t>
      </w:r>
      <w:r w:rsidR="000A1191">
        <w:t>,</w:t>
      </w:r>
      <w:r>
        <w:t xml:space="preserve"> rather th</w:t>
      </w:r>
      <w:r w:rsidR="00215CF3">
        <w:t>a</w:t>
      </w:r>
      <w:r>
        <w:t>n 9-month</w:t>
      </w:r>
      <w:r w:rsidR="000A1191">
        <w:t>,</w:t>
      </w:r>
      <w:r>
        <w:t xml:space="preserve"> appointments. </w:t>
      </w:r>
      <w:r w:rsidR="00620DAD">
        <w:t>While traditional public affairs schools focus on research, teaching, and service, t</w:t>
      </w:r>
      <w:r>
        <w:t xml:space="preserve">he </w:t>
      </w:r>
      <w:r w:rsidR="00620DAD">
        <w:t xml:space="preserve">Voinovich </w:t>
      </w:r>
      <w:r>
        <w:t>School prioritizes public service, engagement, and sponsor</w:t>
      </w:r>
      <w:r w:rsidR="00215CF3">
        <w:t>ed</w:t>
      </w:r>
      <w:r>
        <w:t xml:space="preserve"> research to </w:t>
      </w:r>
      <w:r w:rsidR="00215CF3">
        <w:t xml:space="preserve">the </w:t>
      </w:r>
      <w:r>
        <w:t>benefit of Appalachian Ohio and the State of Ohio. Nine tenured/tenure-track faculty, four non-tenured track faculty, a handful of executives-in-residence, and approximately 80 professional staff work on</w:t>
      </w:r>
      <w:ins w:id="98" w:author="Charlie Whitaker" w:date="2019-11-21T09:58:00Z">
        <w:r w:rsidR="00050638">
          <w:t xml:space="preserve"> a</w:t>
        </w:r>
      </w:ins>
      <w:r>
        <w:t xml:space="preserve"> host of issues, often in partnership with government, nonprofit, and private partners.</w:t>
      </w:r>
      <w:r w:rsidR="00620DAD">
        <w:t xml:space="preserve"> </w:t>
      </w:r>
    </w:p>
    <w:p w14:paraId="6996954A" w14:textId="50E7988D" w:rsidR="004F3CA6" w:rsidRDefault="004F3CA6">
      <w:pPr>
        <w:spacing w:before="120" w:after="120"/>
        <w:ind w:firstLine="720"/>
        <w:pPrChange w:id="99" w:author="Charlie Whitaker" w:date="2019-11-21T08:53:00Z">
          <w:pPr>
            <w:spacing w:line="480" w:lineRule="auto"/>
            <w:ind w:firstLine="720"/>
          </w:pPr>
        </w:pPrChange>
      </w:pPr>
      <w:r w:rsidRPr="004F3CA6">
        <w:t xml:space="preserve">We believe that public service college faculty and staff, particularly through applied centers and engaged activities, have an important </w:t>
      </w:r>
      <w:del w:id="100" w:author="Charlie Whitaker" w:date="2019-11-21T09:59:00Z">
        <w:r w:rsidRPr="004F3CA6" w:rsidDel="00050638">
          <w:delText xml:space="preserve">and unique </w:delText>
        </w:r>
      </w:del>
      <w:r w:rsidRPr="004F3CA6">
        <w:t xml:space="preserve">role </w:t>
      </w:r>
      <w:del w:id="101" w:author="Charlie Whitaker" w:date="2019-11-21T09:59:00Z">
        <w:r w:rsidRPr="004F3CA6" w:rsidDel="00050638">
          <w:delText xml:space="preserve">to </w:delText>
        </w:r>
      </w:del>
      <w:ins w:id="102" w:author="Charlie Whitaker" w:date="2019-11-21T09:59:00Z">
        <w:r w:rsidR="00050638">
          <w:t>in</w:t>
        </w:r>
        <w:r w:rsidR="00050638" w:rsidRPr="004F3CA6">
          <w:t xml:space="preserve"> </w:t>
        </w:r>
      </w:ins>
      <w:r w:rsidRPr="004F3CA6">
        <w:t>provid</w:t>
      </w:r>
      <w:ins w:id="103" w:author="Charlie Whitaker" w:date="2019-11-21T09:59:00Z">
        <w:r w:rsidR="00050638">
          <w:t>ing</w:t>
        </w:r>
      </w:ins>
      <w:del w:id="104" w:author="Charlie Whitaker" w:date="2019-11-21T09:59:00Z">
        <w:r w:rsidRPr="004F3CA6" w:rsidDel="00050638">
          <w:delText>e</w:delText>
        </w:r>
      </w:del>
      <w:r w:rsidRPr="004F3CA6">
        <w:t xml:space="preserve"> objective research on practical issues </w:t>
      </w:r>
      <w:del w:id="105" w:author="Charlie Whitaker" w:date="2019-11-21T09:59:00Z">
        <w:r w:rsidRPr="004F3CA6" w:rsidDel="00050638">
          <w:delText xml:space="preserve">affecting </w:delText>
        </w:r>
      </w:del>
      <w:ins w:id="106" w:author="Charlie Whitaker" w:date="2019-11-21T09:59:00Z">
        <w:r w:rsidR="00050638">
          <w:t>that affect</w:t>
        </w:r>
        <w:r w:rsidR="00050638" w:rsidRPr="004F3CA6">
          <w:t xml:space="preserve"> </w:t>
        </w:r>
      </w:ins>
      <w:r w:rsidRPr="004F3CA6">
        <w:t xml:space="preserve">citizens. As an example, state-level governmental agencies in the U.S. often look to academics for neutral and specialized knowledge on economic development and public policy issues. </w:t>
      </w:r>
      <w:proofErr w:type="spellStart"/>
      <w:r w:rsidRPr="004F3CA6">
        <w:t>Freidson</w:t>
      </w:r>
      <w:proofErr w:type="spellEnd"/>
      <w:r w:rsidRPr="004F3CA6">
        <w:t xml:space="preserve"> (2001) claims that specialized knowledge is a requisite for administrative actions done by the state. These independent specialists, such as university experts, are vital to civil service in the consultation, guidance, and services that they may provide. These experts are also important in the way they provide a body of knowledge and skill that is grasped by a limited number of people.</w:t>
      </w:r>
    </w:p>
    <w:p w14:paraId="53325253" w14:textId="7E1B69D6" w:rsidR="001C30CF" w:rsidRDefault="000A1191">
      <w:pPr>
        <w:spacing w:before="120" w:after="120"/>
        <w:ind w:firstLine="720"/>
        <w:pPrChange w:id="107" w:author="Charlie Whitaker" w:date="2019-11-21T08:53:00Z">
          <w:pPr>
            <w:spacing w:line="480" w:lineRule="auto"/>
            <w:ind w:firstLine="720"/>
          </w:pPr>
        </w:pPrChange>
      </w:pPr>
      <w:commentRangeStart w:id="108"/>
      <w:r>
        <w:t xml:space="preserve">The following sections </w:t>
      </w:r>
      <w:r w:rsidR="004F3CA6">
        <w:t xml:space="preserve">of this paper </w:t>
      </w:r>
      <w:r>
        <w:t xml:space="preserve">specifically focus on </w:t>
      </w:r>
      <w:r w:rsidR="00215CF3">
        <w:t xml:space="preserve">the </w:t>
      </w:r>
      <w:r w:rsidR="004F3CA6">
        <w:t xml:space="preserve">role of the </w:t>
      </w:r>
      <w:r w:rsidR="00215CF3">
        <w:t>Voinovich School</w:t>
      </w:r>
      <w:r>
        <w:t>’</w:t>
      </w:r>
      <w:r w:rsidR="00215CF3">
        <w:t xml:space="preserve">s </w:t>
      </w:r>
      <w:r w:rsidR="004F3CA6">
        <w:t xml:space="preserve">independent experts by way of </w:t>
      </w:r>
      <w:r w:rsidR="00215CF3">
        <w:t>economic engagement and entrepreneurship activities</w:t>
      </w:r>
      <w:commentRangeEnd w:id="108"/>
      <w:r w:rsidR="0071179D">
        <w:rPr>
          <w:rStyle w:val="CommentReference"/>
        </w:rPr>
        <w:commentReference w:id="108"/>
      </w:r>
      <w:ins w:id="109" w:author="Charlie Whitaker" w:date="2019-11-21T10:01:00Z">
        <w:r w:rsidR="002A120B">
          <w:t>.</w:t>
        </w:r>
      </w:ins>
      <w:del w:id="110" w:author="Charlie Whitaker" w:date="2019-11-21T10:00:00Z">
        <w:r w:rsidR="00215CF3" w:rsidDel="002A120B">
          <w:delText>, which are particularly unique for a school of public service</w:delText>
        </w:r>
      </w:del>
      <w:r w:rsidR="00215CF3">
        <w:t>.</w:t>
      </w:r>
      <w:r w:rsidR="00F85BA8">
        <w:t xml:space="preserve"> </w:t>
      </w:r>
      <w:r>
        <w:t xml:space="preserve">Among others, these include </w:t>
      </w:r>
      <w:proofErr w:type="spellStart"/>
      <w:r>
        <w:lastRenderedPageBreak/>
        <w:t>TechGROWTH</w:t>
      </w:r>
      <w:proofErr w:type="spellEnd"/>
      <w:r>
        <w:t xml:space="preserve"> Ohio, the Center for Entrepreneurship, and the U.S. Economic Development Administration University Center.</w:t>
      </w:r>
      <w:r w:rsidR="00393EA2">
        <w:t xml:space="preserve">  </w:t>
      </w:r>
    </w:p>
    <w:p w14:paraId="367E67D8" w14:textId="77777777" w:rsidR="004F3CA6" w:rsidRDefault="004F3CA6">
      <w:pPr>
        <w:pStyle w:val="NoSpacing"/>
        <w:spacing w:before="120" w:after="120"/>
        <w:pPrChange w:id="111" w:author="Charlie Whitaker" w:date="2019-11-21T08:53:00Z">
          <w:pPr>
            <w:pStyle w:val="NoSpacing"/>
          </w:pPr>
        </w:pPrChange>
      </w:pPr>
    </w:p>
    <w:p w14:paraId="06565AE2" w14:textId="4730DB26" w:rsidR="000C28B1" w:rsidRDefault="000C28B1">
      <w:pPr>
        <w:spacing w:before="120" w:after="120"/>
        <w:rPr>
          <w:i/>
        </w:rPr>
        <w:pPrChange w:id="112" w:author="Charlie Whitaker" w:date="2019-11-21T08:53:00Z">
          <w:pPr>
            <w:spacing w:line="480" w:lineRule="auto"/>
          </w:pPr>
        </w:pPrChange>
      </w:pPr>
      <w:proofErr w:type="spellStart"/>
      <w:r w:rsidRPr="000C28B1">
        <w:rPr>
          <w:i/>
        </w:rPr>
        <w:t>TechGROWTH</w:t>
      </w:r>
      <w:proofErr w:type="spellEnd"/>
      <w:r w:rsidRPr="000C28B1">
        <w:rPr>
          <w:i/>
        </w:rPr>
        <w:t xml:space="preserve"> Ohio</w:t>
      </w:r>
    </w:p>
    <w:p w14:paraId="69FFF2E4" w14:textId="77777777" w:rsidR="007B1975" w:rsidRDefault="000C28B1">
      <w:pPr>
        <w:spacing w:before="120" w:after="120"/>
        <w:ind w:firstLine="720"/>
        <w:pPrChange w:id="113" w:author="Charlie Whitaker" w:date="2019-11-21T08:53:00Z">
          <w:pPr>
            <w:spacing w:line="480" w:lineRule="auto"/>
            <w:ind w:firstLine="720"/>
          </w:pPr>
        </w:pPrChange>
      </w:pPr>
      <w:proofErr w:type="spellStart"/>
      <w:r w:rsidRPr="000C28B1">
        <w:t>TechGROWTH</w:t>
      </w:r>
      <w:proofErr w:type="spellEnd"/>
      <w:r w:rsidRPr="000C28B1">
        <w:t xml:space="preserve"> Ohio is a $52 million public-private partnership composed of the </w:t>
      </w:r>
      <w:r w:rsidR="004F3CA6" w:rsidRPr="00931E32">
        <w:t>Ohio Third Frontier program</w:t>
      </w:r>
      <w:r w:rsidRPr="000C28B1">
        <w:t>, Ohio University and the private investment community. It is one of the regional entrepreneurial signature programs funded by the Ohio Third Frontier program to provide business expertise, services and investments for</w:t>
      </w:r>
      <w:r w:rsidR="00393EA2">
        <w:t xml:space="preserve"> tech-based</w:t>
      </w:r>
      <w:r w:rsidRPr="000C28B1">
        <w:t xml:space="preserve"> startup</w:t>
      </w:r>
      <w:r w:rsidR="00393EA2">
        <w:t>s</w:t>
      </w:r>
      <w:r w:rsidRPr="000C28B1">
        <w:t xml:space="preserve"> </w:t>
      </w:r>
      <w:r w:rsidR="00393EA2">
        <w:t xml:space="preserve">and university spin-outs </w:t>
      </w:r>
      <w:r w:rsidRPr="000C28B1">
        <w:t xml:space="preserve">in </w:t>
      </w:r>
      <w:r w:rsidR="00393EA2">
        <w:t>a 19</w:t>
      </w:r>
      <w:r w:rsidRPr="000C28B1">
        <w:t>-</w:t>
      </w:r>
      <w:r w:rsidR="00393EA2" w:rsidRPr="000C28B1">
        <w:t>count</w:t>
      </w:r>
      <w:r w:rsidR="00393EA2">
        <w:t>ies in</w:t>
      </w:r>
      <w:r w:rsidR="00393EA2" w:rsidRPr="000C28B1">
        <w:t xml:space="preserve"> </w:t>
      </w:r>
      <w:r w:rsidRPr="000C28B1">
        <w:t xml:space="preserve">Southeastern Ohio. As one of the premier programs of the Ohio University Voinovich School of Leadership and Public Affairs, </w:t>
      </w:r>
      <w:proofErr w:type="spellStart"/>
      <w:r w:rsidRPr="000C28B1">
        <w:t>TechGROWTH</w:t>
      </w:r>
      <w:proofErr w:type="spellEnd"/>
      <w:r w:rsidRPr="000C28B1">
        <w:t xml:space="preserve"> Ohio is part of an entrepreneurial ecosystem that includes programs supporting university and regional technology commercializatio</w:t>
      </w:r>
      <w:r w:rsidR="00C01A31">
        <w:t>n and small business incubation</w:t>
      </w:r>
      <w:r w:rsidR="00393EA2">
        <w:t>.</w:t>
      </w:r>
      <w:r w:rsidR="00972987">
        <w:t xml:space="preserve"> (</w:t>
      </w:r>
      <w:proofErr w:type="spellStart"/>
      <w:r w:rsidR="00972987">
        <w:t>TechGROWTH</w:t>
      </w:r>
      <w:proofErr w:type="spellEnd"/>
      <w:r w:rsidR="00C01A31">
        <w:t xml:space="preserve"> Ohio</w:t>
      </w:r>
      <w:r w:rsidR="00972987">
        <w:t>, 2019</w:t>
      </w:r>
      <w:r w:rsidR="00393EA2">
        <w:t>)</w:t>
      </w:r>
      <w:r w:rsidR="00972987">
        <w:t>.</w:t>
      </w:r>
    </w:p>
    <w:p w14:paraId="4ADA9E97" w14:textId="6B32F5D1" w:rsidR="000C28B1" w:rsidRPr="000C28B1" w:rsidRDefault="00BF53D5">
      <w:pPr>
        <w:spacing w:before="120" w:after="120"/>
        <w:ind w:firstLine="720"/>
        <w:pPrChange w:id="114" w:author="Charlie Whitaker" w:date="2019-11-21T08:53:00Z">
          <w:pPr>
            <w:spacing w:line="480" w:lineRule="auto"/>
            <w:ind w:firstLine="720"/>
          </w:pPr>
        </w:pPrChange>
      </w:pPr>
      <w:r>
        <w:t xml:space="preserve">Figure 1 </w:t>
      </w:r>
      <w:r w:rsidR="008B6929">
        <w:t xml:space="preserve">displays </w:t>
      </w:r>
      <w:r>
        <w:t xml:space="preserve">the leverage and impact of </w:t>
      </w:r>
      <w:proofErr w:type="spellStart"/>
      <w:r>
        <w:t>TechGROWTH’s</w:t>
      </w:r>
      <w:proofErr w:type="spellEnd"/>
      <w:r>
        <w:t xml:space="preserve"> activities.</w:t>
      </w:r>
      <w:r w:rsidR="007B1975">
        <w:t xml:space="preserve"> As demonstrated, </w:t>
      </w:r>
      <w:proofErr w:type="spellStart"/>
      <w:r w:rsidR="007B1975">
        <w:t>TechGROWTH</w:t>
      </w:r>
      <w:proofErr w:type="spellEnd"/>
      <w:r w:rsidR="007B1975">
        <w:t xml:space="preserve"> alon</w:t>
      </w:r>
      <w:r w:rsidR="00E22C39">
        <w:t>e</w:t>
      </w:r>
      <w:r w:rsidR="007B1975">
        <w:t xml:space="preserve"> has generated over a half billion in economic activity and leveraged $23 for every $1 in state money. </w:t>
      </w:r>
      <w:r w:rsidR="007B1975" w:rsidRPr="007B1975">
        <w:t xml:space="preserve">One </w:t>
      </w:r>
      <w:r w:rsidR="007B1975">
        <w:t>example of</w:t>
      </w:r>
      <w:r w:rsidR="007B1975" w:rsidRPr="007B1975">
        <w:t xml:space="preserve"> </w:t>
      </w:r>
      <w:proofErr w:type="spellStart"/>
      <w:r w:rsidR="007B1975" w:rsidRPr="007B1975">
        <w:t>TechGROWTH</w:t>
      </w:r>
      <w:proofErr w:type="spellEnd"/>
      <w:r w:rsidR="007B1975" w:rsidRPr="007B1975">
        <w:t xml:space="preserve"> Ohio</w:t>
      </w:r>
      <w:r w:rsidR="007B1975">
        <w:t>’s</w:t>
      </w:r>
      <w:r w:rsidR="007B1975" w:rsidRPr="007B1975">
        <w:t xml:space="preserve"> success </w:t>
      </w:r>
      <w:r w:rsidR="007B1975">
        <w:t>is</w:t>
      </w:r>
      <w:r w:rsidR="007B1975" w:rsidRPr="007B1975">
        <w:t xml:space="preserve"> Stirling</w:t>
      </w:r>
      <w:r w:rsidR="007B1975">
        <w:t xml:space="preserve"> </w:t>
      </w:r>
      <w:r w:rsidR="007B1975" w:rsidRPr="007B1975">
        <w:t>Ultracold</w:t>
      </w:r>
      <w:r w:rsidR="007B1975">
        <w:t>, which</w:t>
      </w:r>
      <w:r w:rsidR="007B1975" w:rsidRPr="007B1975">
        <w:t xml:space="preserve"> manufactures</w:t>
      </w:r>
      <w:r w:rsidR="007B1975">
        <w:t xml:space="preserve"> </w:t>
      </w:r>
      <w:r w:rsidR="007B1975" w:rsidRPr="007B1975">
        <w:t>and sells the world’s most energy efficient ultra-cold freezers</w:t>
      </w:r>
      <w:r w:rsidR="007B1975">
        <w:t xml:space="preserve">. The company </w:t>
      </w:r>
      <w:r w:rsidR="007B1975" w:rsidRPr="007B1975">
        <w:t>employ</w:t>
      </w:r>
      <w:r w:rsidR="007B1975">
        <w:t>s</w:t>
      </w:r>
      <w:r w:rsidR="007B1975" w:rsidRPr="007B1975">
        <w:t xml:space="preserve"> 100</w:t>
      </w:r>
      <w:r w:rsidR="007B1975">
        <w:t xml:space="preserve"> people</w:t>
      </w:r>
      <w:r w:rsidR="007B1975" w:rsidRPr="007B1975">
        <w:t xml:space="preserve"> with 70 of these employees in </w:t>
      </w:r>
      <w:r w:rsidR="007B1975">
        <w:t xml:space="preserve">rural, </w:t>
      </w:r>
      <w:r w:rsidR="007B1975" w:rsidRPr="007B1975">
        <w:t>southeastern Ohio.</w:t>
      </w:r>
      <w:r w:rsidR="007B1975">
        <w:t xml:space="preserve"> </w:t>
      </w:r>
    </w:p>
    <w:p w14:paraId="5778AC39" w14:textId="35442670" w:rsidR="000C28B1" w:rsidRPr="000C28B1" w:rsidRDefault="00BF53D5">
      <w:pPr>
        <w:spacing w:before="120" w:after="120"/>
        <w:pPrChange w:id="115" w:author="Charlie Whitaker" w:date="2019-11-21T08:53:00Z">
          <w:pPr>
            <w:spacing w:line="480" w:lineRule="auto"/>
          </w:pPr>
        </w:pPrChange>
      </w:pPr>
      <w:r>
        <w:rPr>
          <w:noProof/>
        </w:rPr>
        <mc:AlternateContent>
          <mc:Choice Requires="wps">
            <w:drawing>
              <wp:anchor distT="0" distB="0" distL="114300" distR="114300" simplePos="0" relativeHeight="251659264" behindDoc="0" locked="0" layoutInCell="1" allowOverlap="1" wp14:anchorId="12836FEE" wp14:editId="0B0CFFAF">
                <wp:simplePos x="0" y="0"/>
                <wp:positionH relativeFrom="column">
                  <wp:posOffset>371475</wp:posOffset>
                </wp:positionH>
                <wp:positionV relativeFrom="paragraph">
                  <wp:posOffset>2295525</wp:posOffset>
                </wp:positionV>
                <wp:extent cx="4857750" cy="285750"/>
                <wp:effectExtent l="0" t="0" r="0" b="0"/>
                <wp:wrapNone/>
                <wp:docPr id="1" name="Text Box 1"/>
                <wp:cNvGraphicFramePr/>
                <a:graphic xmlns:a="http://schemas.openxmlformats.org/drawingml/2006/main">
                  <a:graphicData uri="http://schemas.microsoft.com/office/word/2010/wordprocessingShape">
                    <wps:wsp>
                      <wps:cNvSpPr txBox="1"/>
                      <wps:spPr>
                        <a:xfrm>
                          <a:off x="0" y="0"/>
                          <a:ext cx="4857750" cy="2857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EA142BF" w14:textId="7793B431" w:rsidR="00BF53D5" w:rsidRDefault="00BF53D5">
                            <w:r>
                              <w:t xml:space="preserve">Figure 1: </w:t>
                            </w:r>
                            <w:proofErr w:type="spellStart"/>
                            <w:r>
                              <w:t>TechGROWTH</w:t>
                            </w:r>
                            <w:proofErr w:type="spellEnd"/>
                            <w:r>
                              <w:t xml:space="preserve"> Impact (</w:t>
                            </w:r>
                            <w:proofErr w:type="spellStart"/>
                            <w:r>
                              <w:t>TechGROWTH</w:t>
                            </w:r>
                            <w:proofErr w:type="spellEnd"/>
                            <w:r>
                              <w:t>, 2019)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2836FEE" id="_x0000_t202" coordsize="21600,21600" o:spt="202" path="m,l,21600r21600,l21600,xe">
                <v:stroke joinstyle="miter"/>
                <v:path gradientshapeok="t" o:connecttype="rect"/>
              </v:shapetype>
              <v:shape id="Text Box 1" o:spid="_x0000_s1026" type="#_x0000_t202" style="position:absolute;margin-left:29.25pt;margin-top:180.75pt;width:382.5pt;height:2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" fillcolor="white [3201]" stroked="f" strokeweight=".5pt">
                <v:textbox>
                  <w:txbxContent>
                    <w:p w14:paraId="0EA142BF" w14:textId="7793B431" w:rsidR="00BF53D5" w:rsidRDefault="00BF53D5">
                      <w:r>
                        <w:t xml:space="preserve">Figure 1: </w:t>
                      </w:r>
                      <w:proofErr w:type="spellStart"/>
                      <w:r>
                        <w:t>TechGROWTH</w:t>
                      </w:r>
                      <w:proofErr w:type="spellEnd"/>
                      <w:r>
                        <w:t xml:space="preserve"> Impact (</w:t>
                      </w:r>
                      <w:proofErr w:type="spellStart"/>
                      <w:r>
                        <w:t>TechGROWTH</w:t>
                      </w:r>
                      <w:proofErr w:type="spellEnd"/>
                      <w:r>
                        <w:t>, 2019)</w:t>
                      </w:r>
                    </w:p>
                  </w:txbxContent>
                </v:textbox>
              </v:shape>
            </w:pict>
          </mc:Fallback>
        </mc:AlternateContent>
      </w:r>
      <w:r w:rsidR="000C28B1">
        <w:rPr>
          <w:noProof/>
        </w:rPr>
        <w:drawing>
          <wp:inline distT="0" distB="0" distL="0" distR="0" wp14:anchorId="3968C693" wp14:editId="3E069D9F">
            <wp:extent cx="5943600" cy="2671772"/>
            <wp:effectExtent l="0" t="0" r="0" b="0"/>
            <wp:docPr id="3" name="Picture 3" descr="http://www.techgrowthohio.com/wp-content/uploads/2019/09/TGO-Bigger-infographic-August-2019-e15723031125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echgrowthohio.com/wp-content/uploads/2019/09/TGO-Bigger-infographic-August-2019-e1572303112500.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43600" cy="2671772"/>
                    </a:xfrm>
                    <a:prstGeom prst="rect">
                      <a:avLst/>
                    </a:prstGeom>
                    <a:noFill/>
                    <a:ln>
                      <a:noFill/>
                    </a:ln>
                  </pic:spPr>
                </pic:pic>
              </a:graphicData>
            </a:graphic>
          </wp:inline>
        </w:drawing>
      </w:r>
    </w:p>
    <w:p w14:paraId="39E95363" w14:textId="0F694847" w:rsidR="000C28B1" w:rsidRPr="00105AA9" w:rsidRDefault="000C28B1">
      <w:pPr>
        <w:spacing w:before="120" w:after="120"/>
        <w:rPr>
          <w:i/>
        </w:rPr>
        <w:pPrChange w:id="116" w:author="Charlie Whitaker" w:date="2019-11-21T08:53:00Z">
          <w:pPr>
            <w:spacing w:line="480" w:lineRule="auto"/>
          </w:pPr>
        </w:pPrChange>
      </w:pPr>
      <w:r w:rsidRPr="00105AA9">
        <w:rPr>
          <w:i/>
        </w:rPr>
        <w:t>Center for Entrepreneurship</w:t>
      </w:r>
    </w:p>
    <w:p w14:paraId="5087E92A" w14:textId="2B9E0AAB" w:rsidR="00393EA2" w:rsidRPr="00105AA9" w:rsidRDefault="000C28B1">
      <w:pPr>
        <w:spacing w:before="120" w:after="120"/>
        <w:ind w:firstLine="720"/>
        <w:pPrChange w:id="117" w:author="Charlie Whitaker" w:date="2019-11-21T08:53:00Z">
          <w:pPr>
            <w:spacing w:line="480" w:lineRule="auto"/>
            <w:ind w:firstLine="720"/>
          </w:pPr>
        </w:pPrChange>
      </w:pPr>
      <w:commentRangeStart w:id="118"/>
      <w:r w:rsidRPr="00105AA9">
        <w:t>The Voinovich School is</w:t>
      </w:r>
      <w:r w:rsidR="00F6256A" w:rsidRPr="00105AA9">
        <w:t xml:space="preserve">, </w:t>
      </w:r>
      <w:r w:rsidRPr="00105AA9">
        <w:t>to our knowledg</w:t>
      </w:r>
      <w:r w:rsidR="00F6256A" w:rsidRPr="00105AA9">
        <w:t>e,</w:t>
      </w:r>
      <w:r w:rsidRPr="00105AA9">
        <w:t xml:space="preserve"> the only public affairs school to host a center for entrepreneurship. </w:t>
      </w:r>
      <w:commentRangeEnd w:id="118"/>
      <w:r w:rsidR="002A120B">
        <w:rPr>
          <w:rStyle w:val="CommentReference"/>
        </w:rPr>
        <w:commentReference w:id="118"/>
      </w:r>
      <w:r w:rsidRPr="00105AA9">
        <w:t>The Ohio University Center for Entrepreneurship is a partnership between the College of Business and the Voinovich School. It focuses on entrepreneurial education, business assistance and investment capital for entrepreneurs and businesses.</w:t>
      </w:r>
      <w:r w:rsidR="00393EA2" w:rsidRPr="00105AA9">
        <w:t xml:space="preserve"> It sparks </w:t>
      </w:r>
      <w:r w:rsidR="00393EA2" w:rsidRPr="00105AA9">
        <w:rPr>
          <w:color w:val="000000"/>
        </w:rPr>
        <w:t>critical and creative thinking, experientially applied toward problem solving and solution finding in the private and public markets.</w:t>
      </w:r>
    </w:p>
    <w:p w14:paraId="5F6D468D" w14:textId="0CE249C4" w:rsidR="00F85BA8" w:rsidRPr="000C28B1" w:rsidRDefault="00F85BA8">
      <w:pPr>
        <w:spacing w:before="120" w:after="120"/>
        <w:rPr>
          <w:i/>
        </w:rPr>
        <w:pPrChange w:id="119" w:author="Charlie Whitaker" w:date="2019-11-21T08:53:00Z">
          <w:pPr>
            <w:spacing w:line="480" w:lineRule="auto"/>
          </w:pPr>
        </w:pPrChange>
      </w:pPr>
      <w:r w:rsidRPr="000C28B1">
        <w:rPr>
          <w:i/>
        </w:rPr>
        <w:t>Social Enterprise Ecosystem (SEE) and LIGHTS Regional Innovation Network</w:t>
      </w:r>
    </w:p>
    <w:p w14:paraId="21DDE0E2" w14:textId="6A43DB21" w:rsidR="00393EA2" w:rsidRPr="00393EA2" w:rsidRDefault="00F85BA8">
      <w:pPr>
        <w:spacing w:before="120" w:after="120"/>
        <w:ind w:firstLine="720"/>
        <w:rPr>
          <w:color w:val="000000"/>
        </w:rPr>
        <w:pPrChange w:id="120" w:author="Charlie Whitaker" w:date="2019-11-21T08:53:00Z">
          <w:pPr>
            <w:spacing w:line="480" w:lineRule="auto"/>
            <w:ind w:firstLine="720"/>
          </w:pPr>
        </w:pPrChange>
      </w:pPr>
      <w:r w:rsidRPr="000C28B1">
        <w:rPr>
          <w:color w:val="000000"/>
        </w:rPr>
        <w:lastRenderedPageBreak/>
        <w:t xml:space="preserve">The ARC provided funding to the Voinovich School and to other partners at Ohio University to create two </w:t>
      </w:r>
      <w:del w:id="121" w:author="Charlie Whitaker" w:date="2019-11-21T10:03:00Z">
        <w:r w:rsidRPr="000C28B1" w:rsidDel="002A120B">
          <w:rPr>
            <w:color w:val="000000"/>
          </w:rPr>
          <w:delText xml:space="preserve">unique </w:delText>
        </w:r>
      </w:del>
      <w:r w:rsidRPr="000C28B1">
        <w:rPr>
          <w:color w:val="000000"/>
        </w:rPr>
        <w:t>programs to serve social ventures</w:t>
      </w:r>
      <w:r w:rsidR="001946A4" w:rsidRPr="000C28B1">
        <w:rPr>
          <w:color w:val="000000"/>
        </w:rPr>
        <w:t xml:space="preserve"> (Social Enterprise Ecosystem</w:t>
      </w:r>
      <w:r w:rsidR="00F6256A">
        <w:rPr>
          <w:color w:val="000000"/>
        </w:rPr>
        <w:t xml:space="preserve"> – SEE), as well as</w:t>
      </w:r>
      <w:r w:rsidRPr="000C28B1">
        <w:rPr>
          <w:color w:val="000000"/>
        </w:rPr>
        <w:t xml:space="preserve"> </w:t>
      </w:r>
      <w:r w:rsidR="001946A4" w:rsidRPr="000C28B1">
        <w:rPr>
          <w:color w:val="000000"/>
        </w:rPr>
        <w:t xml:space="preserve">assist communities with makerspaces and incubators (LIGHTS). The </w:t>
      </w:r>
      <w:r w:rsidR="00F6256A">
        <w:rPr>
          <w:color w:val="000000"/>
        </w:rPr>
        <w:t>SEE</w:t>
      </w:r>
      <w:r w:rsidRPr="000C28B1">
        <w:rPr>
          <w:color w:val="000000"/>
        </w:rPr>
        <w:t xml:space="preserve"> and LIGHTS programs provide no-cost services and access to capital for entrepreneurs and small businesses in the social sector and early-stage product development. The two programs partner with five local </w:t>
      </w:r>
      <w:r w:rsidR="0005276C">
        <w:rPr>
          <w:color w:val="000000"/>
        </w:rPr>
        <w:t>f</w:t>
      </w:r>
      <w:r w:rsidRPr="000C28B1">
        <w:rPr>
          <w:color w:val="000000"/>
        </w:rPr>
        <w:t xml:space="preserve">oundations and </w:t>
      </w:r>
      <w:r w:rsidR="00F6256A">
        <w:rPr>
          <w:color w:val="000000"/>
        </w:rPr>
        <w:t>10</w:t>
      </w:r>
      <w:r w:rsidR="00F6256A" w:rsidRPr="000C28B1">
        <w:rPr>
          <w:color w:val="000000"/>
        </w:rPr>
        <w:t xml:space="preserve"> </w:t>
      </w:r>
      <w:r w:rsidRPr="000C28B1">
        <w:rPr>
          <w:color w:val="000000"/>
        </w:rPr>
        <w:t xml:space="preserve">Innovation Gateways in a </w:t>
      </w:r>
      <w:r w:rsidR="00F6256A">
        <w:rPr>
          <w:color w:val="000000"/>
        </w:rPr>
        <w:t>three-s</w:t>
      </w:r>
      <w:r w:rsidRPr="000C28B1">
        <w:rPr>
          <w:color w:val="000000"/>
        </w:rPr>
        <w:t>tate, 30-county footprint</w:t>
      </w:r>
      <w:r w:rsidR="00F6256A">
        <w:rPr>
          <w:color w:val="000000"/>
        </w:rPr>
        <w:t>,</w:t>
      </w:r>
      <w:r w:rsidRPr="000C28B1">
        <w:rPr>
          <w:color w:val="000000"/>
        </w:rPr>
        <w:t xml:space="preserve"> and ha</w:t>
      </w:r>
      <w:r w:rsidR="0005276C">
        <w:rPr>
          <w:color w:val="000000"/>
        </w:rPr>
        <w:t>s</w:t>
      </w:r>
      <w:r w:rsidRPr="000C28B1">
        <w:rPr>
          <w:color w:val="000000"/>
        </w:rPr>
        <w:t xml:space="preserve"> aided over 300 clients, created over 150 new jobs, and helped clients leverage over $13M in investment, grants</w:t>
      </w:r>
      <w:r w:rsidR="00F6256A">
        <w:rPr>
          <w:color w:val="000000"/>
        </w:rPr>
        <w:t>,</w:t>
      </w:r>
      <w:r w:rsidRPr="000C28B1">
        <w:rPr>
          <w:color w:val="000000"/>
        </w:rPr>
        <w:t xml:space="preserve"> and revenue</w:t>
      </w:r>
      <w:r w:rsidR="00393EA2">
        <w:rPr>
          <w:color w:val="000000"/>
        </w:rPr>
        <w:t xml:space="preserve"> over a </w:t>
      </w:r>
      <w:r w:rsidR="0005276C">
        <w:rPr>
          <w:color w:val="000000"/>
        </w:rPr>
        <w:t xml:space="preserve">2.5 </w:t>
      </w:r>
      <w:r w:rsidR="00393EA2">
        <w:rPr>
          <w:color w:val="000000"/>
        </w:rPr>
        <w:t>year period</w:t>
      </w:r>
      <w:r w:rsidRPr="000C28B1">
        <w:rPr>
          <w:color w:val="000000"/>
        </w:rPr>
        <w:t>.</w:t>
      </w:r>
      <w:r w:rsidR="00393EA2">
        <w:rPr>
          <w:color w:val="000000"/>
        </w:rPr>
        <w:t xml:space="preserve"> </w:t>
      </w:r>
      <w:r w:rsidR="00393EA2" w:rsidRPr="00393EA2">
        <w:rPr>
          <w:color w:val="000000"/>
        </w:rPr>
        <w:t>LIGHTS</w:t>
      </w:r>
      <w:r w:rsidR="00393EA2">
        <w:rPr>
          <w:color w:val="000000"/>
        </w:rPr>
        <w:t xml:space="preserve"> is</w:t>
      </w:r>
      <w:r w:rsidR="00393EA2" w:rsidRPr="00393EA2">
        <w:rPr>
          <w:color w:val="000000"/>
        </w:rPr>
        <w:t xml:space="preserve"> continuing on under prime grantee </w:t>
      </w:r>
      <w:r w:rsidR="00393EA2">
        <w:rPr>
          <w:color w:val="000000"/>
        </w:rPr>
        <w:t>arrangement with Shawnee State University</w:t>
      </w:r>
      <w:r w:rsidR="00393EA2" w:rsidRPr="00393EA2">
        <w:rPr>
          <w:color w:val="000000"/>
        </w:rPr>
        <w:t xml:space="preserve"> with a new initiative in the recovery sector</w:t>
      </w:r>
      <w:r w:rsidR="00393EA2">
        <w:rPr>
          <w:color w:val="000000"/>
        </w:rPr>
        <w:t>.</w:t>
      </w:r>
    </w:p>
    <w:p w14:paraId="21E44F35" w14:textId="1656FABC" w:rsidR="00393EA2" w:rsidRPr="00393EA2" w:rsidRDefault="00393EA2">
      <w:pPr>
        <w:spacing w:before="120" w:after="120"/>
        <w:ind w:firstLine="720"/>
        <w:pPrChange w:id="122" w:author="Charlie Whitaker" w:date="2019-11-21T08:53:00Z">
          <w:pPr>
            <w:spacing w:line="480" w:lineRule="auto"/>
            <w:ind w:firstLine="720"/>
          </w:pPr>
        </w:pPrChange>
      </w:pPr>
      <w:r>
        <w:t xml:space="preserve">A prime example of success is </w:t>
      </w:r>
      <w:r w:rsidRPr="00393EA2">
        <w:t xml:space="preserve">New Resource Solutions </w:t>
      </w:r>
      <w:r w:rsidR="0005276C">
        <w:t xml:space="preserve">(NRS), </w:t>
      </w:r>
      <w:r w:rsidRPr="00393EA2">
        <w:t xml:space="preserve">an early stage </w:t>
      </w:r>
      <w:r w:rsidR="0005276C">
        <w:t>‘</w:t>
      </w:r>
      <w:r w:rsidRPr="00393EA2">
        <w:t>fintech</w:t>
      </w:r>
      <w:r w:rsidR="0005276C">
        <w:t>’</w:t>
      </w:r>
      <w:r w:rsidRPr="00393EA2">
        <w:t xml:space="preserve"> social enterprise connecting solar energy developers and investors to enable third-party-owned solar installations for small-to-medium-sized projects previously deemed below threshold for investor-owned solar pro</w:t>
      </w:r>
      <w:r w:rsidR="0005276C">
        <w:t>jects. </w:t>
      </w:r>
      <w:r w:rsidRPr="00393EA2">
        <w:t xml:space="preserve">The Voinovich School’s </w:t>
      </w:r>
      <w:r w:rsidR="0005276C">
        <w:t xml:space="preserve">SEE has </w:t>
      </w:r>
      <w:r w:rsidRPr="00393EA2">
        <w:t>helped the company raise $775</w:t>
      </w:r>
      <w:r w:rsidR="0005276C">
        <w:t>,000</w:t>
      </w:r>
      <w:r w:rsidRPr="00393EA2">
        <w:t xml:space="preserve"> in seed capital to launch and acquire </w:t>
      </w:r>
      <w:r w:rsidR="00653998">
        <w:t>its first major project: a $1.6 million</w:t>
      </w:r>
      <w:r w:rsidRPr="00393EA2">
        <w:t xml:space="preserve"> solar roof installation on a rural school district’s middle and high school building generating over 70% of the building’s energy needs and saving the district $20</w:t>
      </w:r>
      <w:r w:rsidR="0005276C">
        <w:t>,000</w:t>
      </w:r>
      <w:r w:rsidRPr="00393EA2">
        <w:t xml:space="preserve"> annually in energy costs. NRS enables solar power installations for public service buildings, non-profits, community organizations, and others that can</w:t>
      </w:r>
      <w:r>
        <w:t>no</w:t>
      </w:r>
      <w:r w:rsidRPr="00393EA2">
        <w:t>t afford solar systems by unlocking small-scale projects for impact investors.  </w:t>
      </w:r>
    </w:p>
    <w:p w14:paraId="305D7C46" w14:textId="7167C948" w:rsidR="00F85BA8" w:rsidRDefault="00CB7B9E">
      <w:pPr>
        <w:spacing w:before="120" w:after="120"/>
        <w:rPr>
          <w:i/>
        </w:rPr>
        <w:pPrChange w:id="123" w:author="Charlie Whitaker" w:date="2019-11-21T08:53:00Z">
          <w:pPr>
            <w:spacing w:line="480" w:lineRule="auto"/>
          </w:pPr>
        </w:pPrChange>
      </w:pPr>
      <w:r>
        <w:rPr>
          <w:i/>
        </w:rPr>
        <w:t>U.S. Economic Development</w:t>
      </w:r>
      <w:r w:rsidR="000A1191">
        <w:rPr>
          <w:i/>
        </w:rPr>
        <w:t xml:space="preserve"> Administration</w:t>
      </w:r>
      <w:r>
        <w:rPr>
          <w:i/>
        </w:rPr>
        <w:t xml:space="preserve"> University Center</w:t>
      </w:r>
    </w:p>
    <w:p w14:paraId="156C5FF3" w14:textId="2BD4D2EE" w:rsidR="00CB7B9E" w:rsidRDefault="00347EC0">
      <w:pPr>
        <w:spacing w:before="120" w:after="120"/>
        <w:ind w:firstLine="720"/>
        <w:rPr>
          <w:color w:val="000000"/>
        </w:rPr>
        <w:pPrChange w:id="124" w:author="Charlie Whitaker" w:date="2019-11-21T08:53:00Z">
          <w:pPr>
            <w:spacing w:line="480" w:lineRule="auto"/>
            <w:ind w:firstLine="720"/>
          </w:pPr>
        </w:pPrChange>
      </w:pPr>
      <w:r w:rsidRPr="000C28B1">
        <w:rPr>
          <w:color w:val="000000"/>
        </w:rPr>
        <w:t xml:space="preserve">The Voinovich School’s economic </w:t>
      </w:r>
      <w:r w:rsidR="00CB7B9E">
        <w:rPr>
          <w:color w:val="000000"/>
        </w:rPr>
        <w:t xml:space="preserve">development portfolio includes </w:t>
      </w:r>
      <w:r w:rsidR="0092459B">
        <w:rPr>
          <w:color w:val="000000"/>
        </w:rPr>
        <w:t>t</w:t>
      </w:r>
      <w:r w:rsidR="00CB7B9E">
        <w:rPr>
          <w:color w:val="000000"/>
        </w:rPr>
        <w:t xml:space="preserve">he </w:t>
      </w:r>
      <w:r w:rsidR="00653998">
        <w:rPr>
          <w:color w:val="000000"/>
        </w:rPr>
        <w:t>‘</w:t>
      </w:r>
      <w:r w:rsidR="00CB7B9E">
        <w:rPr>
          <w:color w:val="000000"/>
        </w:rPr>
        <w:t>Rural Universities Consortium</w:t>
      </w:r>
      <w:r w:rsidR="00653998">
        <w:rPr>
          <w:color w:val="000000"/>
        </w:rPr>
        <w:t>’</w:t>
      </w:r>
      <w:r w:rsidRPr="000C28B1">
        <w:rPr>
          <w:color w:val="000000"/>
        </w:rPr>
        <w:t xml:space="preserve"> U.S. Economic Development Administration University Center</w:t>
      </w:r>
      <w:r w:rsidR="0092459B">
        <w:rPr>
          <w:color w:val="000000"/>
        </w:rPr>
        <w:t>,</w:t>
      </w:r>
      <w:r w:rsidR="00CB7B9E">
        <w:rPr>
          <w:color w:val="000000"/>
        </w:rPr>
        <w:t xml:space="preserve"> in partnership with Bowling Green State University. In this 24</w:t>
      </w:r>
      <w:r w:rsidR="0092459B">
        <w:rPr>
          <w:color w:val="000000"/>
        </w:rPr>
        <w:t>-</w:t>
      </w:r>
      <w:r w:rsidR="00CB7B9E">
        <w:rPr>
          <w:color w:val="000000"/>
        </w:rPr>
        <w:t>year partnership, Bowling Green State University serves 27 Northwest Ohio counties</w:t>
      </w:r>
      <w:r w:rsidR="0092459B">
        <w:rPr>
          <w:color w:val="000000"/>
        </w:rPr>
        <w:t>,</w:t>
      </w:r>
      <w:r w:rsidR="00CB7B9E">
        <w:rPr>
          <w:color w:val="000000"/>
        </w:rPr>
        <w:t xml:space="preserve"> while </w:t>
      </w:r>
      <w:r w:rsidR="0092459B">
        <w:rPr>
          <w:color w:val="000000"/>
        </w:rPr>
        <w:t xml:space="preserve">the </w:t>
      </w:r>
      <w:r w:rsidR="00CB7B9E">
        <w:rPr>
          <w:color w:val="000000"/>
        </w:rPr>
        <w:t>Voinovich School</w:t>
      </w:r>
      <w:r w:rsidRPr="000C28B1">
        <w:rPr>
          <w:color w:val="000000"/>
        </w:rPr>
        <w:t xml:space="preserve"> serves 32 counties in Appalachian Ohio. </w:t>
      </w:r>
      <w:r w:rsidR="00CB7B9E">
        <w:rPr>
          <w:color w:val="000000"/>
        </w:rPr>
        <w:t>Historically, the University Center provides business assistance services to clients, market studies, economic development strategic plans, and economic impact studies for communities.</w:t>
      </w:r>
    </w:p>
    <w:p w14:paraId="7BA2BC9E" w14:textId="067C6349" w:rsidR="00CB7B9E" w:rsidRPr="00E24853" w:rsidRDefault="00CB7B9E">
      <w:pPr>
        <w:spacing w:before="120" w:after="120"/>
        <w:rPr>
          <w:i/>
          <w:color w:val="000000"/>
        </w:rPr>
        <w:pPrChange w:id="125" w:author="Charlie Whitaker" w:date="2019-11-21T08:53:00Z">
          <w:pPr>
            <w:spacing w:line="480" w:lineRule="auto"/>
          </w:pPr>
        </w:pPrChange>
      </w:pPr>
      <w:r w:rsidRPr="00E24853">
        <w:rPr>
          <w:i/>
          <w:color w:val="000000"/>
        </w:rPr>
        <w:t>BOBCAT Network</w:t>
      </w:r>
    </w:p>
    <w:p w14:paraId="0DFADAE9" w14:textId="71B4F899" w:rsidR="00347EC0" w:rsidRPr="000C28B1" w:rsidRDefault="00347EC0">
      <w:pPr>
        <w:spacing w:before="120" w:after="120"/>
        <w:ind w:firstLine="720"/>
        <w:pPrChange w:id="126" w:author="Charlie Whitaker" w:date="2019-11-21T08:53:00Z">
          <w:pPr>
            <w:spacing w:line="480" w:lineRule="auto"/>
            <w:ind w:firstLine="720"/>
          </w:pPr>
        </w:pPrChange>
      </w:pPr>
      <w:r w:rsidRPr="000C28B1">
        <w:rPr>
          <w:color w:val="000000"/>
        </w:rPr>
        <w:t>Leveraging $400,000 in state</w:t>
      </w:r>
      <w:r w:rsidR="0092459B">
        <w:rPr>
          <w:color w:val="000000"/>
        </w:rPr>
        <w:t>-</w:t>
      </w:r>
      <w:r w:rsidRPr="000C28B1">
        <w:rPr>
          <w:color w:val="000000"/>
        </w:rPr>
        <w:t xml:space="preserve">funded </w:t>
      </w:r>
      <w:r w:rsidR="00653998">
        <w:rPr>
          <w:color w:val="000000"/>
        </w:rPr>
        <w:t xml:space="preserve">ANEP </w:t>
      </w:r>
      <w:r w:rsidRPr="000C28B1">
        <w:rPr>
          <w:color w:val="000000"/>
        </w:rPr>
        <w:t xml:space="preserve">dollars, the Voinovich School partnered with the Ohio Valley Regional Development Commission (OVRDC) to secure $1.6 million in EDA funding to create the </w:t>
      </w:r>
      <w:r w:rsidR="00CB7B9E">
        <w:rPr>
          <w:color w:val="000000"/>
        </w:rPr>
        <w:t>Building Opportunities Beyond Coal Accelerating Transition (</w:t>
      </w:r>
      <w:r w:rsidRPr="000C28B1">
        <w:rPr>
          <w:color w:val="000000"/>
        </w:rPr>
        <w:t>BOBCAT</w:t>
      </w:r>
      <w:r w:rsidR="00CB7B9E">
        <w:rPr>
          <w:color w:val="000000"/>
        </w:rPr>
        <w:t>)</w:t>
      </w:r>
      <w:r w:rsidRPr="000C28B1">
        <w:rPr>
          <w:color w:val="000000"/>
        </w:rPr>
        <w:t xml:space="preserve"> Network to assist the OVRDC region with coal fired power plant closures.</w:t>
      </w:r>
      <w:r w:rsidR="00CB7B9E">
        <w:rPr>
          <w:color w:val="000000"/>
        </w:rPr>
        <w:t xml:space="preserve"> These closures </w:t>
      </w:r>
      <w:r w:rsidR="00D16AEB">
        <w:rPr>
          <w:color w:val="000000"/>
        </w:rPr>
        <w:t>created $8.5 million in tax loss to the local community and over 1,100 lost jobs (Jolley et al., 2019).</w:t>
      </w:r>
      <w:r w:rsidR="00E22C39">
        <w:rPr>
          <w:color w:val="000000"/>
        </w:rPr>
        <w:t xml:space="preserve"> This ongoing project is working to support economic recovery, Opportunity Zone investments, and brownfield redevelopment in the region.</w:t>
      </w:r>
    </w:p>
    <w:p w14:paraId="486DE7A4" w14:textId="77777777" w:rsidR="00E24853" w:rsidRDefault="00E24853">
      <w:pPr>
        <w:spacing w:before="120" w:after="120"/>
        <w:rPr>
          <w:i/>
        </w:rPr>
        <w:pPrChange w:id="127" w:author="Charlie Whitaker" w:date="2019-11-21T08:53:00Z">
          <w:pPr>
            <w:spacing w:line="480" w:lineRule="auto"/>
          </w:pPr>
        </w:pPrChange>
      </w:pPr>
      <w:r>
        <w:rPr>
          <w:i/>
        </w:rPr>
        <w:t>Small Business Development Center</w:t>
      </w:r>
    </w:p>
    <w:p w14:paraId="366C1357" w14:textId="732FAA6E" w:rsidR="00393EA2" w:rsidRPr="00393EA2" w:rsidRDefault="00393EA2">
      <w:pPr>
        <w:spacing w:before="120" w:after="120"/>
        <w:ind w:firstLine="720"/>
        <w:pPrChange w:id="128" w:author="Charlie Whitaker" w:date="2019-11-21T08:53:00Z">
          <w:pPr>
            <w:spacing w:line="480" w:lineRule="auto"/>
            <w:ind w:firstLine="720"/>
          </w:pPr>
        </w:pPrChange>
      </w:pPr>
      <w:r w:rsidRPr="00393EA2">
        <w:t xml:space="preserve">The Voinovich School also hosts a Small Business Development Center (SBDC), which provides a full range of business consulting services for existing and new small businesses. In the 2019 fiscal year, the Ohio University SBDC worked with over 700 distinct clients and helped create </w:t>
      </w:r>
      <w:r w:rsidR="00512E5E">
        <w:t>over 70</w:t>
      </w:r>
      <w:r w:rsidRPr="00393EA2">
        <w:t xml:space="preserve"> new businesses and over 300 new jobs. In addition, the SBDC assisted small businesses in obtaining nearly $10 million in capital and increasing sales by more than $9 million. In 2018, the SBDC was recognized as the SBDC of the year for a s</w:t>
      </w:r>
      <w:r w:rsidR="00512E5E">
        <w:t>ix-state region.</w:t>
      </w:r>
      <w:r w:rsidRPr="00393EA2">
        <w:t xml:space="preserve"> The Ohio University SBDC assists clients in 12 </w:t>
      </w:r>
      <w:r w:rsidR="00512E5E">
        <w:t xml:space="preserve">southeastern </w:t>
      </w:r>
      <w:r w:rsidRPr="00393EA2">
        <w:t>Ohio counties.</w:t>
      </w:r>
    </w:p>
    <w:p w14:paraId="01DAD919" w14:textId="77777777" w:rsidR="00512E5E" w:rsidRDefault="00512E5E">
      <w:pPr>
        <w:spacing w:before="120" w:after="120"/>
        <w:rPr>
          <w:i/>
        </w:rPr>
        <w:pPrChange w:id="129" w:author="Charlie Whitaker" w:date="2019-11-21T08:53:00Z">
          <w:pPr>
            <w:spacing w:line="480" w:lineRule="auto"/>
          </w:pPr>
        </w:pPrChange>
      </w:pPr>
    </w:p>
    <w:p w14:paraId="01E30E29" w14:textId="77777777" w:rsidR="00512E5E" w:rsidRDefault="00512E5E">
      <w:pPr>
        <w:spacing w:before="120" w:after="120"/>
        <w:rPr>
          <w:i/>
        </w:rPr>
        <w:pPrChange w:id="130" w:author="Charlie Whitaker" w:date="2019-11-21T08:53:00Z">
          <w:pPr>
            <w:spacing w:line="480" w:lineRule="auto"/>
          </w:pPr>
        </w:pPrChange>
      </w:pPr>
    </w:p>
    <w:p w14:paraId="55638291" w14:textId="601ADED2" w:rsidR="00345E27" w:rsidRDefault="00345E27">
      <w:pPr>
        <w:spacing w:before="120" w:after="120"/>
        <w:rPr>
          <w:i/>
        </w:rPr>
        <w:pPrChange w:id="131" w:author="Charlie Whitaker" w:date="2019-11-21T08:53:00Z">
          <w:pPr>
            <w:spacing w:line="480" w:lineRule="auto"/>
          </w:pPr>
        </w:pPrChange>
      </w:pPr>
      <w:r w:rsidRPr="00345E27">
        <w:rPr>
          <w:i/>
        </w:rPr>
        <w:t>Procurement and Technical Assistance Center (PTAC)</w:t>
      </w:r>
    </w:p>
    <w:p w14:paraId="4810CF49" w14:textId="35DD5749" w:rsidR="000A0FD1" w:rsidRPr="000A0FD1" w:rsidDel="002A120B" w:rsidRDefault="000A0FD1">
      <w:pPr>
        <w:spacing w:before="120" w:after="120"/>
        <w:ind w:firstLine="720"/>
        <w:rPr>
          <w:del w:id="132" w:author="Charlie Whitaker" w:date="2019-11-21T10:04:00Z"/>
        </w:rPr>
        <w:pPrChange w:id="133" w:author="Charlie Whitaker" w:date="2019-11-21T08:53:00Z">
          <w:pPr>
            <w:spacing w:line="480" w:lineRule="auto"/>
            <w:ind w:firstLine="720"/>
          </w:pPr>
        </w:pPrChange>
      </w:pPr>
      <w:r w:rsidRPr="000A0FD1">
        <w:t>The Procurement Technical Assistance Center (PTAC) provides government procurement expertise to assist businesses with their pursuit of government contracts at federal, state and local levels. The Ohio University PTAC covers 55 of Ohio’s 88 counties. Last year</w:t>
      </w:r>
      <w:r w:rsidR="00512E5E">
        <w:t>,</w:t>
      </w:r>
      <w:r w:rsidRPr="000A0FD1">
        <w:t xml:space="preserve"> PTAC clients received 110,218 awards from 202 different agencies totaling $896 million in contract dollars.</w:t>
      </w:r>
    </w:p>
    <w:p w14:paraId="49DC60C7" w14:textId="77777777" w:rsidR="00512E5E" w:rsidRDefault="00512E5E">
      <w:pPr>
        <w:spacing w:before="120" w:after="120"/>
        <w:ind w:firstLine="720"/>
        <w:pPrChange w:id="134" w:author="Charlie Whitaker" w:date="2019-11-21T10:04:00Z">
          <w:pPr>
            <w:spacing w:line="480" w:lineRule="auto"/>
            <w:ind w:firstLine="720"/>
          </w:pPr>
        </w:pPrChange>
      </w:pPr>
    </w:p>
    <w:p w14:paraId="03C2094A" w14:textId="5E1FF6B1" w:rsidR="00532CE0" w:rsidRPr="00AF52D1" w:rsidRDefault="00AF52D1">
      <w:pPr>
        <w:spacing w:before="120" w:after="120"/>
        <w:ind w:firstLine="720"/>
        <w:sectPr w:rsidR="00532CE0" w:rsidRPr="00AF52D1" w:rsidSect="004F3CA6">
          <w:footerReference w:type="even" r:id="rId15"/>
          <w:footerReference w:type="default" r:id="rId16"/>
          <w:pgSz w:w="12240" w:h="15840"/>
          <w:pgMar w:top="1440" w:right="1440" w:bottom="1440" w:left="1440" w:header="720" w:footer="720" w:gutter="0"/>
          <w:pgNumType w:start="0"/>
          <w:cols w:space="720"/>
          <w:titlePg/>
          <w:docGrid w:linePitch="360"/>
        </w:sectPr>
        <w:pPrChange w:id="135" w:author="Charlie Whitaker" w:date="2019-11-21T08:53:00Z">
          <w:pPr>
            <w:spacing w:line="480" w:lineRule="auto"/>
            <w:ind w:firstLine="720"/>
          </w:pPr>
        </w:pPrChange>
      </w:pPr>
      <w:r>
        <w:t xml:space="preserve">These </w:t>
      </w:r>
      <w:r w:rsidR="009B79CF">
        <w:t xml:space="preserve">selected </w:t>
      </w:r>
      <w:r>
        <w:t>activities demonstrate a diverse array of entrepreneurial, economic, and business development services</w:t>
      </w:r>
      <w:del w:id="136" w:author="Charlie Whitaker" w:date="2019-11-21T10:05:00Z">
        <w:r w:rsidDel="002A120B">
          <w:delText xml:space="preserve">, which are unique to a public affairs </w:delText>
        </w:r>
        <w:commentRangeStart w:id="137"/>
        <w:r w:rsidDel="002A120B">
          <w:delText>school</w:delText>
        </w:r>
      </w:del>
      <w:commentRangeEnd w:id="137"/>
      <w:r w:rsidR="002A120B">
        <w:rPr>
          <w:rStyle w:val="CommentReference"/>
        </w:rPr>
        <w:commentReference w:id="137"/>
      </w:r>
      <w:r>
        <w:t xml:space="preserve">. In Table 1, we utilize </w:t>
      </w:r>
      <w:r w:rsidR="009B79CF">
        <w:t xml:space="preserve">the </w:t>
      </w:r>
      <w:proofErr w:type="spellStart"/>
      <w:r w:rsidRPr="00AF52D1">
        <w:t>Talebzadehhosseini</w:t>
      </w:r>
      <w:proofErr w:type="spellEnd"/>
      <w:r w:rsidRPr="00AF52D1">
        <w:t xml:space="preserve"> et al. </w:t>
      </w:r>
      <w:r>
        <w:t>(</w:t>
      </w:r>
      <w:r w:rsidRPr="00AF52D1">
        <w:t>2019)</w:t>
      </w:r>
      <w:r>
        <w:t xml:space="preserve"> typology of economic engagement activities to estimate the intensity of activities and services for each of these forms of engagement. As evidenced here, the Voinovich School is less focused on </w:t>
      </w:r>
      <w:r w:rsidR="007A608B">
        <w:t xml:space="preserve">traditional </w:t>
      </w:r>
      <w:r>
        <w:t>technology related activities, such as tech transfer, as these are not housed in the school. Yet, the other forms of engagement are well covered</w:t>
      </w:r>
      <w:r w:rsidR="007A608B">
        <w:t xml:space="preserve">, including </w:t>
      </w:r>
      <w:proofErr w:type="spellStart"/>
      <w:r w:rsidR="007A608B">
        <w:t>TechGROWTH</w:t>
      </w:r>
      <w:proofErr w:type="spellEnd"/>
      <w:r w:rsidR="007A608B">
        <w:t xml:space="preserve"> Ohio’s focus on technology </w:t>
      </w:r>
      <w:r w:rsidR="00FF20D4">
        <w:t>start-ups</w:t>
      </w:r>
      <w:r w:rsidR="007A608B">
        <w:t>.</w:t>
      </w:r>
    </w:p>
    <w:tbl>
      <w:tblPr>
        <w:tblStyle w:val="TableGrid"/>
        <w:tblW w:w="5000" w:type="pct"/>
        <w:tblLayout w:type="fixed"/>
        <w:tblLook w:val="04A0" w:firstRow="1" w:lastRow="0" w:firstColumn="1" w:lastColumn="0" w:noHBand="0" w:noVBand="1"/>
      </w:tblPr>
      <w:tblGrid>
        <w:gridCol w:w="1705"/>
        <w:gridCol w:w="1619"/>
        <w:gridCol w:w="1800"/>
        <w:gridCol w:w="1448"/>
        <w:gridCol w:w="1595"/>
        <w:gridCol w:w="1595"/>
        <w:gridCol w:w="1595"/>
        <w:gridCol w:w="1593"/>
      </w:tblGrid>
      <w:tr w:rsidR="00BD58B6" w:rsidRPr="008B6929" w14:paraId="616123B8" w14:textId="77777777" w:rsidTr="00092942">
        <w:trPr>
          <w:trHeight w:val="350"/>
        </w:trPr>
        <w:tc>
          <w:tcPr>
            <w:tcW w:w="5000" w:type="pct"/>
            <w:gridSpan w:val="8"/>
          </w:tcPr>
          <w:p w14:paraId="279C703E" w14:textId="1FC40369" w:rsidR="00BD58B6" w:rsidRPr="00092942" w:rsidRDefault="00AF52D1" w:rsidP="002A09C3">
            <w:pPr>
              <w:spacing w:line="480" w:lineRule="auto"/>
              <w:jc w:val="center"/>
              <w:rPr>
                <w:b/>
                <w:sz w:val="22"/>
                <w:szCs w:val="22"/>
              </w:rPr>
            </w:pPr>
            <w:r w:rsidRPr="00683B90">
              <w:rPr>
                <w:b/>
                <w:szCs w:val="22"/>
              </w:rPr>
              <w:lastRenderedPageBreak/>
              <w:t xml:space="preserve">Table 1: </w:t>
            </w:r>
            <w:r w:rsidR="00BD58B6" w:rsidRPr="00683B90">
              <w:rPr>
                <w:b/>
                <w:szCs w:val="22"/>
              </w:rPr>
              <w:t xml:space="preserve">Voinovich School </w:t>
            </w:r>
            <w:r w:rsidR="002A09C3" w:rsidRPr="00683B90">
              <w:rPr>
                <w:b/>
                <w:szCs w:val="22"/>
              </w:rPr>
              <w:t>Activities</w:t>
            </w:r>
            <w:r w:rsidR="00BD58B6" w:rsidRPr="00683B90">
              <w:rPr>
                <w:b/>
                <w:szCs w:val="22"/>
              </w:rPr>
              <w:t xml:space="preserve"> By </w:t>
            </w:r>
            <w:r w:rsidR="00A32202" w:rsidRPr="00683B90">
              <w:rPr>
                <w:b/>
                <w:szCs w:val="22"/>
              </w:rPr>
              <w:t xml:space="preserve">Economic Engagement </w:t>
            </w:r>
            <w:r w:rsidR="00BD58B6" w:rsidRPr="00393EA2">
              <w:rPr>
                <w:b/>
                <w:szCs w:val="22"/>
              </w:rPr>
              <w:t>Typology</w:t>
            </w:r>
            <w:r w:rsidR="00AE53BF" w:rsidRPr="00393EA2">
              <w:rPr>
                <w:b/>
                <w:szCs w:val="22"/>
              </w:rPr>
              <w:t xml:space="preserve"> (</w:t>
            </w:r>
            <w:proofErr w:type="spellStart"/>
            <w:r w:rsidR="00AE53BF" w:rsidRPr="00393EA2">
              <w:rPr>
                <w:b/>
                <w:szCs w:val="22"/>
              </w:rPr>
              <w:t>Talebzadehhosseini</w:t>
            </w:r>
            <w:proofErr w:type="spellEnd"/>
            <w:r w:rsidR="00AE53BF" w:rsidRPr="00393EA2">
              <w:rPr>
                <w:b/>
                <w:szCs w:val="22"/>
              </w:rPr>
              <w:t xml:space="preserve"> et al. 2019)</w:t>
            </w:r>
          </w:p>
        </w:tc>
      </w:tr>
      <w:tr w:rsidR="005A39B2" w:rsidRPr="008B6929" w14:paraId="32274D1B" w14:textId="3E606335" w:rsidTr="007A608B">
        <w:trPr>
          <w:trHeight w:val="287"/>
        </w:trPr>
        <w:tc>
          <w:tcPr>
            <w:tcW w:w="658" w:type="pct"/>
            <w:vMerge w:val="restart"/>
            <w:vAlign w:val="bottom"/>
          </w:tcPr>
          <w:p w14:paraId="0219C856" w14:textId="5C1F211A" w:rsidR="005A39B2" w:rsidRPr="008B6929" w:rsidRDefault="005A39B2">
            <w:pPr>
              <w:rPr>
                <w:b/>
                <w:sz w:val="22"/>
                <w:szCs w:val="22"/>
              </w:rPr>
            </w:pPr>
            <w:r w:rsidRPr="00092942">
              <w:rPr>
                <w:b/>
                <w:sz w:val="22"/>
                <w:szCs w:val="22"/>
              </w:rPr>
              <w:t>Engagement Type</w:t>
            </w:r>
          </w:p>
        </w:tc>
        <w:tc>
          <w:tcPr>
            <w:tcW w:w="4342" w:type="pct"/>
            <w:gridSpan w:val="7"/>
          </w:tcPr>
          <w:p w14:paraId="12CAB4FC" w14:textId="167185FF" w:rsidR="005A39B2" w:rsidRPr="008B6929" w:rsidRDefault="005A39B2" w:rsidP="002A09C3">
            <w:pPr>
              <w:spacing w:line="480" w:lineRule="auto"/>
              <w:jc w:val="center"/>
              <w:rPr>
                <w:b/>
                <w:sz w:val="22"/>
                <w:szCs w:val="22"/>
              </w:rPr>
            </w:pPr>
            <w:r>
              <w:rPr>
                <w:b/>
                <w:sz w:val="22"/>
                <w:szCs w:val="22"/>
              </w:rPr>
              <w:t>Program Name</w:t>
            </w:r>
          </w:p>
        </w:tc>
      </w:tr>
      <w:tr w:rsidR="005A39B2" w:rsidRPr="008B6929" w14:paraId="745ADBB8" w14:textId="77777777" w:rsidTr="007A608B">
        <w:trPr>
          <w:trHeight w:val="647"/>
        </w:trPr>
        <w:tc>
          <w:tcPr>
            <w:tcW w:w="658" w:type="pct"/>
            <w:vMerge/>
          </w:tcPr>
          <w:p w14:paraId="577002C5" w14:textId="7843CD12" w:rsidR="005A39B2" w:rsidRPr="00092942" w:rsidRDefault="005A39B2" w:rsidP="008B6929">
            <w:pPr>
              <w:rPr>
                <w:sz w:val="22"/>
                <w:szCs w:val="22"/>
              </w:rPr>
            </w:pPr>
          </w:p>
        </w:tc>
        <w:tc>
          <w:tcPr>
            <w:tcW w:w="625" w:type="pct"/>
            <w:vAlign w:val="center"/>
          </w:tcPr>
          <w:p w14:paraId="389F0D63" w14:textId="135A903F" w:rsidR="005A39B2" w:rsidRPr="00092942" w:rsidRDefault="005A39B2" w:rsidP="00092942">
            <w:pPr>
              <w:jc w:val="center"/>
              <w:rPr>
                <w:b/>
                <w:sz w:val="20"/>
                <w:szCs w:val="21"/>
              </w:rPr>
            </w:pPr>
            <w:proofErr w:type="spellStart"/>
            <w:r w:rsidRPr="00092942">
              <w:rPr>
                <w:b/>
                <w:sz w:val="20"/>
                <w:szCs w:val="21"/>
              </w:rPr>
              <w:t>TechGROWTH</w:t>
            </w:r>
            <w:proofErr w:type="spellEnd"/>
            <w:r w:rsidRPr="00092942">
              <w:rPr>
                <w:b/>
                <w:sz w:val="20"/>
                <w:szCs w:val="21"/>
              </w:rPr>
              <w:t xml:space="preserve"> Ohio</w:t>
            </w:r>
          </w:p>
        </w:tc>
        <w:tc>
          <w:tcPr>
            <w:tcW w:w="695" w:type="pct"/>
            <w:vAlign w:val="center"/>
          </w:tcPr>
          <w:p w14:paraId="7F271F9F" w14:textId="65318A99" w:rsidR="005A39B2" w:rsidRPr="00092942" w:rsidRDefault="005A39B2" w:rsidP="00092942">
            <w:pPr>
              <w:jc w:val="center"/>
              <w:rPr>
                <w:b/>
                <w:sz w:val="20"/>
                <w:szCs w:val="21"/>
              </w:rPr>
            </w:pPr>
            <w:r w:rsidRPr="00092942">
              <w:rPr>
                <w:b/>
                <w:sz w:val="20"/>
                <w:szCs w:val="21"/>
              </w:rPr>
              <w:t>Center for Entrepreneurship</w:t>
            </w:r>
          </w:p>
        </w:tc>
        <w:tc>
          <w:tcPr>
            <w:tcW w:w="559" w:type="pct"/>
            <w:vAlign w:val="center"/>
          </w:tcPr>
          <w:p w14:paraId="2971508C" w14:textId="0F92D7D9" w:rsidR="005A39B2" w:rsidRPr="00092942" w:rsidRDefault="005A39B2" w:rsidP="00092942">
            <w:pPr>
              <w:jc w:val="center"/>
              <w:rPr>
                <w:b/>
                <w:sz w:val="20"/>
                <w:szCs w:val="21"/>
              </w:rPr>
            </w:pPr>
            <w:r w:rsidRPr="00092942">
              <w:rPr>
                <w:b/>
                <w:sz w:val="20"/>
                <w:szCs w:val="21"/>
              </w:rPr>
              <w:t>SEE/LIGHTS Network</w:t>
            </w:r>
          </w:p>
        </w:tc>
        <w:tc>
          <w:tcPr>
            <w:tcW w:w="616" w:type="pct"/>
            <w:vAlign w:val="center"/>
          </w:tcPr>
          <w:p w14:paraId="1AF511B9" w14:textId="0ED556D8" w:rsidR="005A39B2" w:rsidRPr="00092942" w:rsidRDefault="005A39B2" w:rsidP="00092942">
            <w:pPr>
              <w:jc w:val="center"/>
              <w:rPr>
                <w:b/>
                <w:sz w:val="20"/>
                <w:szCs w:val="21"/>
              </w:rPr>
            </w:pPr>
            <w:r w:rsidRPr="00092942">
              <w:rPr>
                <w:b/>
                <w:sz w:val="20"/>
                <w:szCs w:val="21"/>
              </w:rPr>
              <w:t>EDA University Center</w:t>
            </w:r>
          </w:p>
        </w:tc>
        <w:tc>
          <w:tcPr>
            <w:tcW w:w="616" w:type="pct"/>
            <w:vAlign w:val="center"/>
          </w:tcPr>
          <w:p w14:paraId="46B59C88" w14:textId="322D68DB" w:rsidR="005A39B2" w:rsidRPr="00092942" w:rsidRDefault="005A39B2" w:rsidP="00092942">
            <w:pPr>
              <w:jc w:val="center"/>
              <w:rPr>
                <w:b/>
                <w:sz w:val="20"/>
                <w:szCs w:val="21"/>
              </w:rPr>
            </w:pPr>
            <w:r w:rsidRPr="00092942">
              <w:rPr>
                <w:b/>
                <w:sz w:val="20"/>
                <w:szCs w:val="21"/>
              </w:rPr>
              <w:t>BOBCAT Network</w:t>
            </w:r>
          </w:p>
        </w:tc>
        <w:tc>
          <w:tcPr>
            <w:tcW w:w="616" w:type="pct"/>
            <w:vAlign w:val="center"/>
          </w:tcPr>
          <w:p w14:paraId="4042DB55" w14:textId="3DA50652" w:rsidR="005A39B2" w:rsidRPr="00092942" w:rsidRDefault="005A39B2" w:rsidP="00092942">
            <w:pPr>
              <w:spacing w:line="480" w:lineRule="auto"/>
              <w:jc w:val="center"/>
              <w:rPr>
                <w:b/>
                <w:sz w:val="20"/>
                <w:szCs w:val="21"/>
              </w:rPr>
            </w:pPr>
            <w:r w:rsidRPr="00092942">
              <w:rPr>
                <w:b/>
                <w:sz w:val="20"/>
                <w:szCs w:val="21"/>
              </w:rPr>
              <w:t>SBDC</w:t>
            </w:r>
          </w:p>
        </w:tc>
        <w:tc>
          <w:tcPr>
            <w:tcW w:w="615" w:type="pct"/>
            <w:vAlign w:val="center"/>
          </w:tcPr>
          <w:p w14:paraId="03A7B5C1" w14:textId="7EF03D3E" w:rsidR="005A39B2" w:rsidRPr="00092942" w:rsidRDefault="005A39B2" w:rsidP="00092942">
            <w:pPr>
              <w:spacing w:line="480" w:lineRule="auto"/>
              <w:jc w:val="center"/>
              <w:rPr>
                <w:b/>
                <w:sz w:val="20"/>
                <w:szCs w:val="21"/>
              </w:rPr>
            </w:pPr>
            <w:r w:rsidRPr="00092942">
              <w:rPr>
                <w:b/>
                <w:sz w:val="20"/>
                <w:szCs w:val="21"/>
              </w:rPr>
              <w:t>PTAC</w:t>
            </w:r>
          </w:p>
        </w:tc>
      </w:tr>
      <w:tr w:rsidR="00BD58B6" w:rsidRPr="008B6929" w14:paraId="17237E9C" w14:textId="77777777" w:rsidTr="007A608B">
        <w:tc>
          <w:tcPr>
            <w:tcW w:w="658" w:type="pct"/>
          </w:tcPr>
          <w:p w14:paraId="0DF25043" w14:textId="5937FC0F" w:rsidR="00BD58B6" w:rsidRPr="00092942" w:rsidRDefault="00BD58B6" w:rsidP="00092942">
            <w:pPr>
              <w:rPr>
                <w:i/>
                <w:sz w:val="22"/>
                <w:szCs w:val="22"/>
              </w:rPr>
            </w:pPr>
            <w:r w:rsidRPr="00092942">
              <w:rPr>
                <w:i/>
                <w:sz w:val="22"/>
                <w:szCs w:val="22"/>
              </w:rPr>
              <w:t>Forming mutually beneficial partnerships with industry</w:t>
            </w:r>
          </w:p>
        </w:tc>
        <w:tc>
          <w:tcPr>
            <w:tcW w:w="625" w:type="pct"/>
            <w:vAlign w:val="center"/>
          </w:tcPr>
          <w:p w14:paraId="24891A31" w14:textId="5EBAA666" w:rsidR="00BD58B6" w:rsidRPr="00092942" w:rsidRDefault="005A39B2" w:rsidP="00092942">
            <w:pPr>
              <w:spacing w:line="480" w:lineRule="auto"/>
              <w:jc w:val="center"/>
              <w:rPr>
                <w:sz w:val="22"/>
                <w:szCs w:val="22"/>
              </w:rPr>
            </w:pPr>
            <w:r>
              <w:rPr>
                <w:sz w:val="22"/>
                <w:szCs w:val="22"/>
              </w:rPr>
              <w:t>√√√</w:t>
            </w:r>
          </w:p>
        </w:tc>
        <w:tc>
          <w:tcPr>
            <w:tcW w:w="695" w:type="pct"/>
            <w:vAlign w:val="center"/>
          </w:tcPr>
          <w:p w14:paraId="23FDCC3E" w14:textId="398E8AAB" w:rsidR="00BD58B6" w:rsidRPr="00092942" w:rsidRDefault="005A39B2" w:rsidP="00092942">
            <w:pPr>
              <w:spacing w:line="480" w:lineRule="auto"/>
              <w:jc w:val="center"/>
              <w:rPr>
                <w:sz w:val="22"/>
                <w:szCs w:val="22"/>
              </w:rPr>
            </w:pPr>
            <w:r>
              <w:rPr>
                <w:sz w:val="22"/>
                <w:szCs w:val="22"/>
              </w:rPr>
              <w:t>√</w:t>
            </w:r>
          </w:p>
        </w:tc>
        <w:tc>
          <w:tcPr>
            <w:tcW w:w="559" w:type="pct"/>
            <w:vAlign w:val="center"/>
          </w:tcPr>
          <w:p w14:paraId="59934B01" w14:textId="2C6AA660"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5A913F50" w14:textId="127D8C11"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1136C345" w14:textId="75731DD2"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7CEDF46C" w14:textId="5C4C0397" w:rsidR="00BD58B6" w:rsidRPr="00092942" w:rsidRDefault="005A39B2" w:rsidP="00092942">
            <w:pPr>
              <w:spacing w:line="480" w:lineRule="auto"/>
              <w:jc w:val="center"/>
              <w:rPr>
                <w:sz w:val="22"/>
                <w:szCs w:val="22"/>
              </w:rPr>
            </w:pPr>
            <w:r>
              <w:rPr>
                <w:sz w:val="22"/>
                <w:szCs w:val="22"/>
              </w:rPr>
              <w:t>√√√</w:t>
            </w:r>
          </w:p>
        </w:tc>
        <w:tc>
          <w:tcPr>
            <w:tcW w:w="615" w:type="pct"/>
            <w:vAlign w:val="center"/>
          </w:tcPr>
          <w:p w14:paraId="5F83C589" w14:textId="6B328CE6" w:rsidR="00BD58B6" w:rsidRPr="00092942" w:rsidRDefault="005A39B2" w:rsidP="00092942">
            <w:pPr>
              <w:spacing w:line="480" w:lineRule="auto"/>
              <w:jc w:val="center"/>
              <w:rPr>
                <w:sz w:val="22"/>
                <w:szCs w:val="22"/>
              </w:rPr>
            </w:pPr>
            <w:r>
              <w:rPr>
                <w:sz w:val="22"/>
                <w:szCs w:val="22"/>
              </w:rPr>
              <w:t>√√√</w:t>
            </w:r>
          </w:p>
        </w:tc>
      </w:tr>
      <w:tr w:rsidR="00BD58B6" w:rsidRPr="008B6929" w14:paraId="1AE59F46" w14:textId="77777777" w:rsidTr="007A608B">
        <w:tc>
          <w:tcPr>
            <w:tcW w:w="658" w:type="pct"/>
          </w:tcPr>
          <w:p w14:paraId="47BCEE27" w14:textId="53CDB818" w:rsidR="00BD58B6" w:rsidRPr="00092942" w:rsidRDefault="00BD58B6" w:rsidP="00092942">
            <w:pPr>
              <w:rPr>
                <w:i/>
                <w:sz w:val="22"/>
                <w:szCs w:val="22"/>
              </w:rPr>
            </w:pPr>
            <w:r w:rsidRPr="00092942">
              <w:rPr>
                <w:i/>
                <w:sz w:val="22"/>
                <w:szCs w:val="22"/>
              </w:rPr>
              <w:t>Developing collaboration networks with relevant communities</w:t>
            </w:r>
          </w:p>
        </w:tc>
        <w:tc>
          <w:tcPr>
            <w:tcW w:w="625" w:type="pct"/>
            <w:vAlign w:val="center"/>
          </w:tcPr>
          <w:p w14:paraId="3B0F24FD" w14:textId="0D54339E" w:rsidR="00BD58B6" w:rsidRPr="00092942" w:rsidRDefault="005A39B2" w:rsidP="00092942">
            <w:pPr>
              <w:spacing w:line="480" w:lineRule="auto"/>
              <w:jc w:val="center"/>
              <w:rPr>
                <w:sz w:val="22"/>
                <w:szCs w:val="22"/>
              </w:rPr>
            </w:pPr>
            <w:r>
              <w:rPr>
                <w:sz w:val="22"/>
                <w:szCs w:val="22"/>
              </w:rPr>
              <w:t>√√√</w:t>
            </w:r>
          </w:p>
        </w:tc>
        <w:tc>
          <w:tcPr>
            <w:tcW w:w="695" w:type="pct"/>
            <w:vAlign w:val="center"/>
          </w:tcPr>
          <w:p w14:paraId="360932F3" w14:textId="724CE2C7" w:rsidR="00BD58B6" w:rsidRPr="00092942" w:rsidRDefault="005A39B2" w:rsidP="00092942">
            <w:pPr>
              <w:spacing w:line="480" w:lineRule="auto"/>
              <w:jc w:val="center"/>
              <w:rPr>
                <w:sz w:val="22"/>
                <w:szCs w:val="22"/>
              </w:rPr>
            </w:pPr>
            <w:r>
              <w:rPr>
                <w:sz w:val="22"/>
                <w:szCs w:val="22"/>
              </w:rPr>
              <w:t>√</w:t>
            </w:r>
          </w:p>
        </w:tc>
        <w:tc>
          <w:tcPr>
            <w:tcW w:w="559" w:type="pct"/>
            <w:vAlign w:val="center"/>
          </w:tcPr>
          <w:p w14:paraId="694A8C17" w14:textId="0AA4D6D8"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19F45385" w14:textId="70D2DB55"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4D34D47B" w14:textId="643534ED"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7EC8513D" w14:textId="7B2C81BD" w:rsidR="00BD58B6" w:rsidRPr="00092942" w:rsidRDefault="00AE268C" w:rsidP="00092942">
            <w:pPr>
              <w:spacing w:line="480" w:lineRule="auto"/>
              <w:jc w:val="center"/>
              <w:rPr>
                <w:sz w:val="22"/>
                <w:szCs w:val="22"/>
              </w:rPr>
            </w:pPr>
            <w:r>
              <w:rPr>
                <w:sz w:val="22"/>
                <w:szCs w:val="22"/>
              </w:rPr>
              <w:t>√√√</w:t>
            </w:r>
          </w:p>
        </w:tc>
        <w:tc>
          <w:tcPr>
            <w:tcW w:w="615" w:type="pct"/>
            <w:vAlign w:val="center"/>
          </w:tcPr>
          <w:p w14:paraId="310C08BE" w14:textId="6E8BB9E3" w:rsidR="00BD58B6" w:rsidRPr="00092942" w:rsidRDefault="005A39B2" w:rsidP="00092942">
            <w:pPr>
              <w:spacing w:line="480" w:lineRule="auto"/>
              <w:jc w:val="center"/>
              <w:rPr>
                <w:sz w:val="22"/>
                <w:szCs w:val="22"/>
              </w:rPr>
            </w:pPr>
            <w:r>
              <w:rPr>
                <w:sz w:val="22"/>
                <w:szCs w:val="22"/>
              </w:rPr>
              <w:t>√</w:t>
            </w:r>
          </w:p>
        </w:tc>
      </w:tr>
      <w:tr w:rsidR="00BD58B6" w:rsidRPr="008B6929" w14:paraId="2C65185A" w14:textId="77777777" w:rsidTr="007A608B">
        <w:tc>
          <w:tcPr>
            <w:tcW w:w="658" w:type="pct"/>
          </w:tcPr>
          <w:p w14:paraId="761C06DC" w14:textId="161C5919" w:rsidR="00BD58B6" w:rsidRPr="00092942" w:rsidRDefault="00BD58B6" w:rsidP="00092942">
            <w:pPr>
              <w:rPr>
                <w:i/>
                <w:sz w:val="22"/>
                <w:szCs w:val="22"/>
              </w:rPr>
            </w:pPr>
            <w:r w:rsidRPr="00092942">
              <w:rPr>
                <w:i/>
                <w:sz w:val="22"/>
                <w:szCs w:val="22"/>
              </w:rPr>
              <w:t>Building an innovation culture</w:t>
            </w:r>
          </w:p>
        </w:tc>
        <w:tc>
          <w:tcPr>
            <w:tcW w:w="625" w:type="pct"/>
            <w:vAlign w:val="center"/>
          </w:tcPr>
          <w:p w14:paraId="6D03DDEE" w14:textId="01672524" w:rsidR="00BD58B6" w:rsidRPr="00092942" w:rsidRDefault="005A39B2" w:rsidP="00092942">
            <w:pPr>
              <w:spacing w:line="480" w:lineRule="auto"/>
              <w:jc w:val="center"/>
              <w:rPr>
                <w:sz w:val="22"/>
                <w:szCs w:val="22"/>
              </w:rPr>
            </w:pPr>
            <w:r>
              <w:rPr>
                <w:sz w:val="22"/>
                <w:szCs w:val="22"/>
              </w:rPr>
              <w:t>√√√</w:t>
            </w:r>
          </w:p>
        </w:tc>
        <w:tc>
          <w:tcPr>
            <w:tcW w:w="695" w:type="pct"/>
            <w:vAlign w:val="center"/>
          </w:tcPr>
          <w:p w14:paraId="2C401C3C" w14:textId="6D088A4D" w:rsidR="00BD58B6" w:rsidRPr="00092942" w:rsidRDefault="005A39B2" w:rsidP="00092942">
            <w:pPr>
              <w:spacing w:line="480" w:lineRule="auto"/>
              <w:jc w:val="center"/>
              <w:rPr>
                <w:sz w:val="22"/>
                <w:szCs w:val="22"/>
              </w:rPr>
            </w:pPr>
            <w:r>
              <w:rPr>
                <w:sz w:val="22"/>
                <w:szCs w:val="22"/>
              </w:rPr>
              <w:t>√√√</w:t>
            </w:r>
          </w:p>
        </w:tc>
        <w:tc>
          <w:tcPr>
            <w:tcW w:w="559" w:type="pct"/>
            <w:vAlign w:val="center"/>
          </w:tcPr>
          <w:p w14:paraId="0584DF53" w14:textId="7BAE9CF6"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3287FC72" w14:textId="74C891CF"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25EC624E" w14:textId="4D8EA98F"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78840959" w14:textId="750BBA6C" w:rsidR="00BD58B6" w:rsidRPr="00092942" w:rsidRDefault="005A39B2" w:rsidP="00092942">
            <w:pPr>
              <w:spacing w:line="480" w:lineRule="auto"/>
              <w:jc w:val="center"/>
              <w:rPr>
                <w:sz w:val="22"/>
                <w:szCs w:val="22"/>
              </w:rPr>
            </w:pPr>
            <w:r>
              <w:rPr>
                <w:sz w:val="22"/>
                <w:szCs w:val="22"/>
              </w:rPr>
              <w:t>√√√</w:t>
            </w:r>
          </w:p>
        </w:tc>
        <w:tc>
          <w:tcPr>
            <w:tcW w:w="615" w:type="pct"/>
            <w:vAlign w:val="center"/>
          </w:tcPr>
          <w:p w14:paraId="7871D98C" w14:textId="5DFBBB84" w:rsidR="00BD58B6" w:rsidRPr="00092942" w:rsidRDefault="005A39B2" w:rsidP="00092942">
            <w:pPr>
              <w:spacing w:line="480" w:lineRule="auto"/>
              <w:jc w:val="center"/>
              <w:rPr>
                <w:sz w:val="22"/>
                <w:szCs w:val="22"/>
              </w:rPr>
            </w:pPr>
            <w:r>
              <w:rPr>
                <w:sz w:val="22"/>
                <w:szCs w:val="22"/>
              </w:rPr>
              <w:t>√√√</w:t>
            </w:r>
          </w:p>
        </w:tc>
      </w:tr>
      <w:tr w:rsidR="00BD58B6" w:rsidRPr="008B6929" w14:paraId="0682849C" w14:textId="77777777" w:rsidTr="007A608B">
        <w:tc>
          <w:tcPr>
            <w:tcW w:w="658" w:type="pct"/>
          </w:tcPr>
          <w:p w14:paraId="3D63EFF7" w14:textId="5892C888" w:rsidR="00BD58B6" w:rsidRPr="00092942" w:rsidRDefault="00BD58B6" w:rsidP="00092942">
            <w:pPr>
              <w:rPr>
                <w:i/>
                <w:sz w:val="22"/>
                <w:szCs w:val="22"/>
              </w:rPr>
            </w:pPr>
            <w:r w:rsidRPr="00092942">
              <w:rPr>
                <w:i/>
                <w:sz w:val="22"/>
                <w:szCs w:val="22"/>
              </w:rPr>
              <w:t>Supporting researchers in bringing new technologies to market</w:t>
            </w:r>
          </w:p>
        </w:tc>
        <w:tc>
          <w:tcPr>
            <w:tcW w:w="625" w:type="pct"/>
            <w:vAlign w:val="center"/>
          </w:tcPr>
          <w:p w14:paraId="07A9904F" w14:textId="1D55A194" w:rsidR="00BD58B6" w:rsidRPr="00092942" w:rsidRDefault="005A39B2" w:rsidP="00092942">
            <w:pPr>
              <w:spacing w:line="480" w:lineRule="auto"/>
              <w:jc w:val="center"/>
              <w:rPr>
                <w:sz w:val="22"/>
                <w:szCs w:val="22"/>
              </w:rPr>
            </w:pPr>
            <w:r>
              <w:rPr>
                <w:sz w:val="22"/>
                <w:szCs w:val="22"/>
              </w:rPr>
              <w:t>√√</w:t>
            </w:r>
          </w:p>
        </w:tc>
        <w:tc>
          <w:tcPr>
            <w:tcW w:w="695" w:type="pct"/>
            <w:vAlign w:val="center"/>
          </w:tcPr>
          <w:p w14:paraId="3DF9A435" w14:textId="79247072" w:rsidR="00BD58B6" w:rsidRPr="00092942" w:rsidRDefault="005A39B2" w:rsidP="00092942">
            <w:pPr>
              <w:spacing w:line="480" w:lineRule="auto"/>
              <w:jc w:val="center"/>
              <w:rPr>
                <w:sz w:val="22"/>
                <w:szCs w:val="22"/>
              </w:rPr>
            </w:pPr>
            <w:r>
              <w:rPr>
                <w:sz w:val="22"/>
                <w:szCs w:val="22"/>
              </w:rPr>
              <w:t>√√</w:t>
            </w:r>
          </w:p>
        </w:tc>
        <w:tc>
          <w:tcPr>
            <w:tcW w:w="559" w:type="pct"/>
            <w:vAlign w:val="center"/>
          </w:tcPr>
          <w:p w14:paraId="7CA58936" w14:textId="05FAC2C6"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2D1D580D" w14:textId="000ED510"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59C7B98C" w14:textId="541083F4"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5E260CFE" w14:textId="18A309E0" w:rsidR="00BD58B6" w:rsidRPr="00092942" w:rsidRDefault="005A39B2" w:rsidP="00092942">
            <w:pPr>
              <w:spacing w:line="480" w:lineRule="auto"/>
              <w:jc w:val="center"/>
              <w:rPr>
                <w:sz w:val="22"/>
                <w:szCs w:val="22"/>
              </w:rPr>
            </w:pPr>
            <w:r>
              <w:rPr>
                <w:sz w:val="22"/>
                <w:szCs w:val="22"/>
              </w:rPr>
              <w:t>√</w:t>
            </w:r>
          </w:p>
        </w:tc>
        <w:tc>
          <w:tcPr>
            <w:tcW w:w="615" w:type="pct"/>
            <w:vAlign w:val="center"/>
          </w:tcPr>
          <w:p w14:paraId="074A6740" w14:textId="41BE9C82" w:rsidR="00BD58B6" w:rsidRPr="00092942" w:rsidRDefault="005A39B2" w:rsidP="00092942">
            <w:pPr>
              <w:spacing w:line="480" w:lineRule="auto"/>
              <w:jc w:val="center"/>
              <w:rPr>
                <w:sz w:val="22"/>
                <w:szCs w:val="22"/>
              </w:rPr>
            </w:pPr>
            <w:r>
              <w:rPr>
                <w:sz w:val="22"/>
                <w:szCs w:val="22"/>
              </w:rPr>
              <w:t>√</w:t>
            </w:r>
          </w:p>
        </w:tc>
      </w:tr>
      <w:tr w:rsidR="00BD58B6" w:rsidRPr="008B6929" w14:paraId="6D403E26" w14:textId="77777777" w:rsidTr="007A608B">
        <w:tc>
          <w:tcPr>
            <w:tcW w:w="658" w:type="pct"/>
          </w:tcPr>
          <w:p w14:paraId="58260D17" w14:textId="7BA66978" w:rsidR="00BD58B6" w:rsidRPr="00092942" w:rsidRDefault="00BD58B6" w:rsidP="00092942">
            <w:pPr>
              <w:rPr>
                <w:i/>
                <w:sz w:val="22"/>
                <w:szCs w:val="22"/>
              </w:rPr>
            </w:pPr>
            <w:r w:rsidRPr="00092942">
              <w:rPr>
                <w:i/>
                <w:sz w:val="22"/>
                <w:szCs w:val="22"/>
              </w:rPr>
              <w:t>Promoting transfer of new technologies to industry</w:t>
            </w:r>
          </w:p>
        </w:tc>
        <w:tc>
          <w:tcPr>
            <w:tcW w:w="625" w:type="pct"/>
            <w:vAlign w:val="center"/>
          </w:tcPr>
          <w:p w14:paraId="39C96F15" w14:textId="488701AA" w:rsidR="00BD58B6" w:rsidRPr="00092942" w:rsidRDefault="005A39B2" w:rsidP="00092942">
            <w:pPr>
              <w:spacing w:line="480" w:lineRule="auto"/>
              <w:jc w:val="center"/>
              <w:rPr>
                <w:sz w:val="22"/>
                <w:szCs w:val="22"/>
              </w:rPr>
            </w:pPr>
            <w:r>
              <w:rPr>
                <w:sz w:val="22"/>
                <w:szCs w:val="22"/>
              </w:rPr>
              <w:t>√√</w:t>
            </w:r>
          </w:p>
        </w:tc>
        <w:tc>
          <w:tcPr>
            <w:tcW w:w="695" w:type="pct"/>
            <w:vAlign w:val="center"/>
          </w:tcPr>
          <w:p w14:paraId="46D122F1" w14:textId="7E57B9CF" w:rsidR="00BD58B6" w:rsidRPr="00092942" w:rsidRDefault="005A39B2" w:rsidP="00092942">
            <w:pPr>
              <w:spacing w:line="480" w:lineRule="auto"/>
              <w:jc w:val="center"/>
              <w:rPr>
                <w:sz w:val="22"/>
                <w:szCs w:val="22"/>
              </w:rPr>
            </w:pPr>
            <w:r>
              <w:rPr>
                <w:sz w:val="22"/>
                <w:szCs w:val="22"/>
              </w:rPr>
              <w:t>√</w:t>
            </w:r>
          </w:p>
        </w:tc>
        <w:tc>
          <w:tcPr>
            <w:tcW w:w="559" w:type="pct"/>
            <w:vAlign w:val="center"/>
          </w:tcPr>
          <w:p w14:paraId="5B88D6A0" w14:textId="06803F5A"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60364D7E" w14:textId="010B0AA2"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1E47C1BA" w14:textId="1FA39F67"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41DFC613" w14:textId="6326EEE2" w:rsidR="00BD58B6" w:rsidRPr="00092942" w:rsidRDefault="005A39B2" w:rsidP="00092942">
            <w:pPr>
              <w:spacing w:line="480" w:lineRule="auto"/>
              <w:jc w:val="center"/>
              <w:rPr>
                <w:sz w:val="22"/>
                <w:szCs w:val="22"/>
              </w:rPr>
            </w:pPr>
            <w:r>
              <w:rPr>
                <w:sz w:val="22"/>
                <w:szCs w:val="22"/>
              </w:rPr>
              <w:t>√</w:t>
            </w:r>
          </w:p>
        </w:tc>
        <w:tc>
          <w:tcPr>
            <w:tcW w:w="615" w:type="pct"/>
            <w:vAlign w:val="center"/>
          </w:tcPr>
          <w:p w14:paraId="41DE904D" w14:textId="67A74FD8" w:rsidR="00BD58B6" w:rsidRPr="00092942" w:rsidRDefault="005A39B2" w:rsidP="00092942">
            <w:pPr>
              <w:spacing w:line="480" w:lineRule="auto"/>
              <w:jc w:val="center"/>
              <w:rPr>
                <w:sz w:val="22"/>
                <w:szCs w:val="22"/>
              </w:rPr>
            </w:pPr>
            <w:r>
              <w:rPr>
                <w:sz w:val="22"/>
                <w:szCs w:val="22"/>
              </w:rPr>
              <w:t>√</w:t>
            </w:r>
          </w:p>
        </w:tc>
      </w:tr>
      <w:tr w:rsidR="00BD58B6" w:rsidRPr="008B6929" w14:paraId="1BE22E03" w14:textId="77777777" w:rsidTr="007A608B">
        <w:tc>
          <w:tcPr>
            <w:tcW w:w="658" w:type="pct"/>
          </w:tcPr>
          <w:p w14:paraId="549D2772" w14:textId="3DC3954F" w:rsidR="00BD58B6" w:rsidRPr="00092942" w:rsidRDefault="00BD58B6" w:rsidP="00092942">
            <w:pPr>
              <w:rPr>
                <w:i/>
                <w:sz w:val="22"/>
                <w:szCs w:val="22"/>
              </w:rPr>
            </w:pPr>
            <w:r w:rsidRPr="00092942">
              <w:rPr>
                <w:i/>
                <w:sz w:val="22"/>
                <w:szCs w:val="22"/>
              </w:rPr>
              <w:t>Encouraging entrepreneurial activities</w:t>
            </w:r>
          </w:p>
        </w:tc>
        <w:tc>
          <w:tcPr>
            <w:tcW w:w="625" w:type="pct"/>
            <w:vAlign w:val="center"/>
          </w:tcPr>
          <w:p w14:paraId="35F50200" w14:textId="18AEFDAB" w:rsidR="00BD58B6" w:rsidRPr="00092942" w:rsidRDefault="005A39B2" w:rsidP="00092942">
            <w:pPr>
              <w:spacing w:line="480" w:lineRule="auto"/>
              <w:jc w:val="center"/>
              <w:rPr>
                <w:sz w:val="22"/>
                <w:szCs w:val="22"/>
              </w:rPr>
            </w:pPr>
            <w:r>
              <w:rPr>
                <w:sz w:val="22"/>
                <w:szCs w:val="22"/>
              </w:rPr>
              <w:t>√√√</w:t>
            </w:r>
          </w:p>
        </w:tc>
        <w:tc>
          <w:tcPr>
            <w:tcW w:w="695" w:type="pct"/>
            <w:vAlign w:val="center"/>
          </w:tcPr>
          <w:p w14:paraId="2BFF3321" w14:textId="0C4647B1" w:rsidR="00BD58B6" w:rsidRPr="00092942" w:rsidRDefault="005A39B2" w:rsidP="00092942">
            <w:pPr>
              <w:spacing w:line="480" w:lineRule="auto"/>
              <w:jc w:val="center"/>
              <w:rPr>
                <w:sz w:val="22"/>
                <w:szCs w:val="22"/>
              </w:rPr>
            </w:pPr>
            <w:r>
              <w:rPr>
                <w:sz w:val="22"/>
                <w:szCs w:val="22"/>
              </w:rPr>
              <w:t>√√√</w:t>
            </w:r>
          </w:p>
        </w:tc>
        <w:tc>
          <w:tcPr>
            <w:tcW w:w="559" w:type="pct"/>
            <w:vAlign w:val="center"/>
          </w:tcPr>
          <w:p w14:paraId="7EB6F25D" w14:textId="7F38F81C"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78595659" w14:textId="47934DD2"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16527A9D" w14:textId="791D50AB" w:rsidR="00BD58B6" w:rsidRPr="00092942" w:rsidRDefault="005A39B2" w:rsidP="00092942">
            <w:pPr>
              <w:spacing w:line="480" w:lineRule="auto"/>
              <w:jc w:val="center"/>
              <w:rPr>
                <w:sz w:val="22"/>
                <w:szCs w:val="22"/>
              </w:rPr>
            </w:pPr>
            <w:r>
              <w:rPr>
                <w:sz w:val="22"/>
                <w:szCs w:val="22"/>
              </w:rPr>
              <w:t>√√</w:t>
            </w:r>
          </w:p>
        </w:tc>
        <w:tc>
          <w:tcPr>
            <w:tcW w:w="616" w:type="pct"/>
            <w:vAlign w:val="center"/>
          </w:tcPr>
          <w:p w14:paraId="75368A43" w14:textId="74ACB916" w:rsidR="00BD58B6" w:rsidRPr="00092942" w:rsidRDefault="005A39B2" w:rsidP="00092942">
            <w:pPr>
              <w:spacing w:line="480" w:lineRule="auto"/>
              <w:jc w:val="center"/>
              <w:rPr>
                <w:sz w:val="22"/>
                <w:szCs w:val="22"/>
              </w:rPr>
            </w:pPr>
            <w:r>
              <w:rPr>
                <w:sz w:val="22"/>
                <w:szCs w:val="22"/>
              </w:rPr>
              <w:t>√√√</w:t>
            </w:r>
          </w:p>
        </w:tc>
        <w:tc>
          <w:tcPr>
            <w:tcW w:w="615" w:type="pct"/>
            <w:vAlign w:val="center"/>
          </w:tcPr>
          <w:p w14:paraId="0BF3CB47" w14:textId="214582B2" w:rsidR="00BD58B6" w:rsidRPr="00092942" w:rsidRDefault="005A39B2" w:rsidP="00092942">
            <w:pPr>
              <w:spacing w:line="480" w:lineRule="auto"/>
              <w:jc w:val="center"/>
              <w:rPr>
                <w:sz w:val="22"/>
                <w:szCs w:val="22"/>
              </w:rPr>
            </w:pPr>
            <w:r>
              <w:rPr>
                <w:sz w:val="22"/>
                <w:szCs w:val="22"/>
              </w:rPr>
              <w:t>√√√</w:t>
            </w:r>
          </w:p>
        </w:tc>
      </w:tr>
    </w:tbl>
    <w:p w14:paraId="571FE4C9" w14:textId="48AF77EA" w:rsidR="00AE7742" w:rsidRPr="00092942" w:rsidRDefault="008B6929">
      <w:pPr>
        <w:rPr>
          <w:sz w:val="22"/>
        </w:rPr>
        <w:sectPr w:rsidR="00AE7742" w:rsidRPr="00092942" w:rsidSect="00532CE0">
          <w:pgSz w:w="15840" w:h="12240" w:orient="landscape"/>
          <w:pgMar w:top="1440" w:right="1440" w:bottom="1440" w:left="1440" w:header="720" w:footer="720" w:gutter="0"/>
          <w:cols w:space="720"/>
          <w:docGrid w:linePitch="360"/>
        </w:sectPr>
      </w:pPr>
      <w:r w:rsidRPr="00092942">
        <w:rPr>
          <w:i/>
          <w:sz w:val="22"/>
        </w:rPr>
        <w:t>Note.</w:t>
      </w:r>
      <w:r w:rsidRPr="00092942">
        <w:rPr>
          <w:sz w:val="22"/>
        </w:rPr>
        <w:t xml:space="preserve"> A single √ indicates a lower intensity for activities and services; a double √√ indicates a medium intensity; and a triple √√√ indicates the highest intensity. </w:t>
      </w:r>
    </w:p>
    <w:p w14:paraId="1CFCA211" w14:textId="582FF94A" w:rsidR="00AE7742" w:rsidRDefault="00AE7742">
      <w:pPr>
        <w:spacing w:before="120" w:after="120"/>
        <w:rPr>
          <w:b/>
        </w:rPr>
        <w:pPrChange w:id="138" w:author="Charlie Whitaker" w:date="2019-11-21T10:06:00Z">
          <w:pPr>
            <w:spacing w:line="480" w:lineRule="auto"/>
          </w:pPr>
        </w:pPrChange>
      </w:pPr>
      <w:r>
        <w:rPr>
          <w:b/>
        </w:rPr>
        <w:lastRenderedPageBreak/>
        <w:t>Public Service Colleges and Economic Engagement</w:t>
      </w:r>
    </w:p>
    <w:p w14:paraId="1FF62CD4" w14:textId="2E4C4ECE" w:rsidR="00AE7742" w:rsidRDefault="009B79CF">
      <w:pPr>
        <w:spacing w:before="120" w:after="120"/>
        <w:ind w:firstLine="720"/>
        <w:pPrChange w:id="139" w:author="Charlie Whitaker" w:date="2019-11-21T10:06:00Z">
          <w:pPr>
            <w:spacing w:line="480" w:lineRule="auto"/>
            <w:ind w:firstLine="720"/>
          </w:pPr>
        </w:pPrChange>
      </w:pPr>
      <w:r>
        <w:t>As an illustrative case study, t</w:t>
      </w:r>
      <w:r w:rsidR="00AE7742">
        <w:t>he Voinovich School’s success in economic engagement</w:t>
      </w:r>
      <w:r>
        <w:t>, research, and convening</w:t>
      </w:r>
      <w:r w:rsidR="00AE7742">
        <w:t xml:space="preserve"> is a direct result of the school’s deliberate focus on serving the region and state. While more traditional </w:t>
      </w:r>
      <w:r>
        <w:t xml:space="preserve">public affairs </w:t>
      </w:r>
      <w:r w:rsidR="00AE7742">
        <w:t xml:space="preserve">schools </w:t>
      </w:r>
      <w:del w:id="140" w:author="Charlie Whitaker" w:date="2019-11-21T10:24:00Z">
        <w:r w:rsidR="00AE7742" w:rsidDel="00975C7D">
          <w:delText xml:space="preserve">often </w:delText>
        </w:r>
      </w:del>
      <w:ins w:id="141" w:author="Charlie Whitaker" w:date="2019-11-21T10:24:00Z">
        <w:r w:rsidR="00975C7D">
          <w:t xml:space="preserve">may </w:t>
        </w:r>
      </w:ins>
      <w:del w:id="142" w:author="Charlie Whitaker" w:date="2019-11-21T10:24:00Z">
        <w:r w:rsidR="00AE7742" w:rsidDel="00975C7D">
          <w:delText xml:space="preserve">actively </w:delText>
        </w:r>
      </w:del>
      <w:r w:rsidR="00AE7742">
        <w:t>discourage un</w:t>
      </w:r>
      <w:r>
        <w:t>-</w:t>
      </w:r>
      <w:r w:rsidR="00AE7742">
        <w:t xml:space="preserve">tenured faculty from engagement in favor of focusing on publishing, the Voinovich School’s promotion and tenure guidelines reflect its </w:t>
      </w:r>
      <w:r>
        <w:t xml:space="preserve">distinct </w:t>
      </w:r>
      <w:r w:rsidR="00AE7742">
        <w:t>mission. Faculty are expected to engage the region and state in their particular area of expertise</w:t>
      </w:r>
      <w:r w:rsidR="00BD14B6">
        <w:t>, whether it be workforce research, healthcare, or energy development</w:t>
      </w:r>
      <w:r w:rsidR="00AE7742">
        <w:t>.</w:t>
      </w:r>
      <w:r w:rsidR="00276415">
        <w:t xml:space="preserve"> Engagement</w:t>
      </w:r>
      <w:r w:rsidR="00D86F39">
        <w:t xml:space="preserve">, </w:t>
      </w:r>
      <w:r w:rsidR="00276415">
        <w:t>impact</w:t>
      </w:r>
      <w:r w:rsidR="00D86F39">
        <w:t>, and interaction between university and outside stakeholders</w:t>
      </w:r>
      <w:r w:rsidR="00276415">
        <w:t xml:space="preserve"> are favored and valued over traditional academic publishing.</w:t>
      </w:r>
    </w:p>
    <w:p w14:paraId="2E4B5936" w14:textId="46C5AE2C" w:rsidR="00276415" w:rsidRDefault="00276415">
      <w:pPr>
        <w:spacing w:before="120" w:after="120"/>
        <w:ind w:firstLine="720"/>
        <w:pPrChange w:id="143" w:author="Charlie Whitaker" w:date="2019-11-21T10:06:00Z">
          <w:pPr>
            <w:spacing w:line="480" w:lineRule="auto"/>
            <w:ind w:firstLine="720"/>
          </w:pPr>
        </w:pPrChange>
      </w:pPr>
      <w:r>
        <w:t xml:space="preserve">Further, while Ohio University distinguishes faculty (by rank and otherwise) from non-faculty, these distinctions are less relevant at the Voinovich School. Faculty and professional staff actively work in partnership to support the engaged mission of the Voinovich School. Professional staff often lead projects </w:t>
      </w:r>
      <w:del w:id="144" w:author="Charlie Whitaker" w:date="2019-11-21T10:25:00Z">
        <w:r w:rsidR="00054B63" w:rsidDel="00975C7D">
          <w:delText xml:space="preserve">in </w:delText>
        </w:r>
      </w:del>
      <w:ins w:id="145" w:author="Charlie Whitaker" w:date="2019-11-21T10:25:00Z">
        <w:r w:rsidR="00975C7D">
          <w:t xml:space="preserve">for </w:t>
        </w:r>
      </w:ins>
      <w:r w:rsidR="00054B63">
        <w:t xml:space="preserve">which </w:t>
      </w:r>
      <w:r>
        <w:t>they hold the most expertise or experience</w:t>
      </w:r>
      <w:ins w:id="146" w:author="Charlie Whitaker" w:date="2019-11-21T10:25:00Z">
        <w:r w:rsidR="00975C7D">
          <w:t>.</w:t>
        </w:r>
      </w:ins>
      <w:del w:id="147" w:author="Charlie Whitaker" w:date="2019-11-21T10:25:00Z">
        <w:r w:rsidR="00054B63" w:rsidDel="00975C7D">
          <w:delText>,</w:delText>
        </w:r>
        <w:r w:rsidDel="00975C7D">
          <w:delText xml:space="preserve"> and</w:delText>
        </w:r>
      </w:del>
      <w:r>
        <w:t xml:space="preserve"> </w:t>
      </w:r>
      <w:ins w:id="148" w:author="Charlie Whitaker" w:date="2019-11-21T10:25:00Z">
        <w:r w:rsidR="00975C7D">
          <w:t>F</w:t>
        </w:r>
      </w:ins>
      <w:del w:id="149" w:author="Charlie Whitaker" w:date="2019-11-21T10:25:00Z">
        <w:r w:rsidDel="00975C7D">
          <w:delText>f</w:delText>
        </w:r>
      </w:del>
      <w:r>
        <w:t xml:space="preserve">aculty </w:t>
      </w:r>
      <w:r w:rsidR="00054B63">
        <w:t xml:space="preserve">can </w:t>
      </w:r>
      <w:r>
        <w:t xml:space="preserve">play secondary or supportive roles, such as </w:t>
      </w:r>
      <w:r w:rsidR="00054B63">
        <w:t xml:space="preserve">in </w:t>
      </w:r>
      <w:r>
        <w:t>data analysis.</w:t>
      </w:r>
      <w:r w:rsidR="00D12342">
        <w:t xml:space="preserve"> In a </w:t>
      </w:r>
      <w:del w:id="150" w:author="Charlie Whitaker" w:date="2019-11-21T10:26:00Z">
        <w:r w:rsidR="00D12342" w:rsidDel="00975C7D">
          <w:delText xml:space="preserve">world </w:delText>
        </w:r>
      </w:del>
      <w:ins w:id="151" w:author="Charlie Whitaker" w:date="2019-11-21T10:26:00Z">
        <w:r w:rsidR="00975C7D">
          <w:t xml:space="preserve">country </w:t>
        </w:r>
      </w:ins>
      <w:r w:rsidR="00D12342">
        <w:t xml:space="preserve">where our political system </w:t>
      </w:r>
      <w:r w:rsidR="00C55F2D">
        <w:t xml:space="preserve">and other key institutions may be clouded in </w:t>
      </w:r>
      <w:del w:id="152" w:author="Charlie Whitaker" w:date="2019-11-21T10:26:00Z">
        <w:r w:rsidR="00C55F2D" w:rsidDel="00975C7D">
          <w:delText xml:space="preserve">the </w:delText>
        </w:r>
      </w:del>
      <w:r w:rsidR="00C55F2D">
        <w:t>rhetoric</w:t>
      </w:r>
      <w:del w:id="153" w:author="Charlie Whitaker" w:date="2019-11-21T10:26:00Z">
        <w:r w:rsidR="00C55F2D" w:rsidDel="00975C7D">
          <w:delText xml:space="preserve"> and outcomes pursued</w:delText>
        </w:r>
      </w:del>
      <w:r w:rsidR="00C55F2D">
        <w:t xml:space="preserve">, </w:t>
      </w:r>
      <w:del w:id="154" w:author="Charlie Whitaker" w:date="2019-11-21T10:27:00Z">
        <w:r w:rsidR="00C55F2D" w:rsidDel="00975C7D">
          <w:delText xml:space="preserve">the unique role of </w:delText>
        </w:r>
      </w:del>
      <w:r w:rsidR="00C55F2D">
        <w:t xml:space="preserve">engaged and objective university researchers can offer </w:t>
      </w:r>
      <w:del w:id="155" w:author="Charlie Whitaker" w:date="2019-11-21T10:27:00Z">
        <w:r w:rsidR="00C55F2D" w:rsidDel="00975C7D">
          <w:delText xml:space="preserve">respected </w:delText>
        </w:r>
      </w:del>
      <w:r w:rsidR="00C55F2D">
        <w:t xml:space="preserve">information to mitigate </w:t>
      </w:r>
      <w:del w:id="156" w:author="Charlie Whitaker" w:date="2019-11-21T10:27:00Z">
        <w:r w:rsidR="00C55F2D" w:rsidDel="00975C7D">
          <w:delText xml:space="preserve">various </w:delText>
        </w:r>
      </w:del>
      <w:r w:rsidR="00C55F2D">
        <w:t xml:space="preserve">competing interests. </w:t>
      </w:r>
    </w:p>
    <w:p w14:paraId="0BD0571A" w14:textId="3E40F56A" w:rsidR="00276415" w:rsidRDefault="00276415">
      <w:pPr>
        <w:spacing w:before="120" w:after="120"/>
        <w:ind w:firstLine="720"/>
        <w:pPrChange w:id="157" w:author="Charlie Whitaker" w:date="2019-11-21T10:06:00Z">
          <w:pPr>
            <w:spacing w:line="480" w:lineRule="auto"/>
            <w:ind w:firstLine="720"/>
          </w:pPr>
        </w:pPrChange>
      </w:pPr>
      <w:r>
        <w:t xml:space="preserve">Public affairs, administration, and service schools </w:t>
      </w:r>
      <w:del w:id="158" w:author="Charlie Whitaker" w:date="2019-11-21T10:28:00Z">
        <w:r w:rsidDel="00975C7D">
          <w:delText xml:space="preserve">modeling </w:delText>
        </w:r>
      </w:del>
      <w:ins w:id="159" w:author="Charlie Whitaker" w:date="2019-11-21T10:28:00Z">
        <w:r w:rsidR="00975C7D">
          <w:t xml:space="preserve">operating like </w:t>
        </w:r>
      </w:ins>
      <w:r>
        <w:t xml:space="preserve">the Voinovich School, and similar peer institutions like the UNC School of Government, </w:t>
      </w:r>
      <w:del w:id="160" w:author="Charlie Whitaker" w:date="2019-11-21T10:27:00Z">
        <w:r w:rsidDel="00975C7D">
          <w:delText>stand to</w:delText>
        </w:r>
      </w:del>
      <w:ins w:id="161" w:author="Charlie Whitaker" w:date="2019-11-21T10:27:00Z">
        <w:r w:rsidR="00975C7D">
          <w:t>can</w:t>
        </w:r>
      </w:ins>
      <w:r>
        <w:t xml:space="preserve"> make significant impacts in the area of economic engagement</w:t>
      </w:r>
      <w:ins w:id="162" w:author="Charlie Whitaker" w:date="2019-11-21T10:27:00Z">
        <w:r w:rsidR="00975C7D">
          <w:t>.</w:t>
        </w:r>
      </w:ins>
      <w:del w:id="163" w:author="Charlie Whitaker" w:date="2019-11-21T10:27:00Z">
        <w:r w:rsidDel="00975C7D">
          <w:delText>,</w:delText>
        </w:r>
      </w:del>
      <w:r>
        <w:t xml:space="preserve"> </w:t>
      </w:r>
      <w:commentRangeStart w:id="164"/>
      <w:del w:id="165" w:author="Charlie Whitaker" w:date="2019-11-21T10:27:00Z">
        <w:r w:rsidDel="00975C7D">
          <w:delText xml:space="preserve">even if their suite of </w:delText>
        </w:r>
        <w:r w:rsidR="00054B63" w:rsidDel="00975C7D">
          <w:delText xml:space="preserve">academic or outreach </w:delText>
        </w:r>
        <w:r w:rsidDel="00975C7D">
          <w:delText xml:space="preserve">programs differ. </w:delText>
        </w:r>
      </w:del>
      <w:commentRangeEnd w:id="164"/>
      <w:r w:rsidR="00975C7D">
        <w:rPr>
          <w:rStyle w:val="CommentReference"/>
        </w:rPr>
        <w:commentReference w:id="164"/>
      </w:r>
      <w:r>
        <w:t>Yet, this require</w:t>
      </w:r>
      <w:r w:rsidR="009B79CF">
        <w:t>s</w:t>
      </w:r>
      <w:r>
        <w:t xml:space="preserve"> a reimaging and repositioning away from </w:t>
      </w:r>
      <w:r w:rsidR="00054B63">
        <w:t>‘</w:t>
      </w:r>
      <w:r>
        <w:t>publish or perish</w:t>
      </w:r>
      <w:r w:rsidR="00054B63">
        <w:t>’</w:t>
      </w:r>
      <w:r w:rsidR="009B79CF">
        <w:t xml:space="preserve"> narratives</w:t>
      </w:r>
      <w:r>
        <w:t xml:space="preserve"> </w:t>
      </w:r>
      <w:del w:id="166" w:author="Charlie Whitaker" w:date="2019-11-21T10:28:00Z">
        <w:r w:rsidDel="00975C7D">
          <w:delText xml:space="preserve">and </w:delText>
        </w:r>
      </w:del>
      <w:ins w:id="167" w:author="Charlie Whitaker" w:date="2019-11-21T10:28:00Z">
        <w:r w:rsidR="00975C7D">
          <w:t xml:space="preserve">or </w:t>
        </w:r>
      </w:ins>
      <w:r w:rsidR="00054B63">
        <w:t xml:space="preserve">a </w:t>
      </w:r>
      <w:ins w:id="168" w:author="Charlie Whitaker" w:date="2019-11-21T10:28:00Z">
        <w:r w:rsidR="00975C7D">
          <w:t xml:space="preserve">strict </w:t>
        </w:r>
      </w:ins>
      <w:r>
        <w:t xml:space="preserve">focus on </w:t>
      </w:r>
      <w:r w:rsidR="00054B63">
        <w:t xml:space="preserve">traditional </w:t>
      </w:r>
      <w:r>
        <w:t>academic exercise</w:t>
      </w:r>
      <w:r w:rsidR="009B79CF">
        <w:t>s</w:t>
      </w:r>
      <w:r>
        <w:t xml:space="preserve">. </w:t>
      </w:r>
      <w:r w:rsidR="00054B63">
        <w:t>Instead, i</w:t>
      </w:r>
      <w:r>
        <w:t>t require</w:t>
      </w:r>
      <w:r w:rsidR="00054B63">
        <w:t>s</w:t>
      </w:r>
      <w:r>
        <w:t xml:space="preserve"> </w:t>
      </w:r>
      <w:del w:id="169" w:author="Charlie Whitaker" w:date="2019-11-21T10:29:00Z">
        <w:r w:rsidDel="00975C7D">
          <w:delText xml:space="preserve">valuing and </w:delText>
        </w:r>
      </w:del>
      <w:r>
        <w:t xml:space="preserve">reconfiguring the tenure and promotion system toward engagement and impact. </w:t>
      </w:r>
      <w:commentRangeStart w:id="170"/>
      <w:del w:id="171" w:author="Charlie Whitaker" w:date="2019-11-21T10:30:00Z">
        <w:r w:rsidDel="00975C7D">
          <w:delText xml:space="preserve">These are worthy considerations, especially for public affairs schools outside of the </w:delText>
        </w:r>
        <w:r w:rsidR="009B79CF" w:rsidDel="00975C7D">
          <w:delText xml:space="preserve">top </w:delText>
        </w:r>
        <w:r w:rsidDel="00975C7D">
          <w:delText xml:space="preserve">50 programs who would be well served to reconsider their role and value relative to their regional community. </w:delText>
        </w:r>
      </w:del>
      <w:commentRangeEnd w:id="170"/>
      <w:r w:rsidR="00975C7D">
        <w:rPr>
          <w:rStyle w:val="CommentReference"/>
        </w:rPr>
        <w:commentReference w:id="170"/>
      </w:r>
    </w:p>
    <w:p w14:paraId="678994F7" w14:textId="77777777" w:rsidR="00276415" w:rsidRDefault="00276415" w:rsidP="00AE7742">
      <w:pPr>
        <w:spacing w:line="480" w:lineRule="auto"/>
        <w:ind w:firstLine="720"/>
      </w:pPr>
    </w:p>
    <w:p w14:paraId="59427C80" w14:textId="28B08BEB" w:rsidR="00AE7742" w:rsidRDefault="00AE7742" w:rsidP="00AE7742">
      <w:pPr>
        <w:spacing w:line="480" w:lineRule="auto"/>
      </w:pPr>
      <w:r>
        <w:tab/>
      </w:r>
      <w:r>
        <w:br w:type="page"/>
      </w:r>
    </w:p>
    <w:p w14:paraId="1FAD6175" w14:textId="4B318BB5" w:rsidR="005C203B" w:rsidRPr="00324403" w:rsidRDefault="00A77C4C" w:rsidP="00A77C4C">
      <w:pPr>
        <w:jc w:val="center"/>
        <w:rPr>
          <w:b/>
          <w:bCs/>
        </w:rPr>
      </w:pPr>
      <w:r w:rsidRPr="00324403">
        <w:rPr>
          <w:b/>
          <w:bCs/>
        </w:rPr>
        <w:lastRenderedPageBreak/>
        <w:t>References</w:t>
      </w:r>
    </w:p>
    <w:p w14:paraId="14A7111E" w14:textId="684859D4" w:rsidR="00A77C4C" w:rsidRPr="00324403" w:rsidRDefault="00A77C4C" w:rsidP="00A77C4C">
      <w:pPr>
        <w:contextualSpacing/>
        <w:jc w:val="center"/>
        <w:rPr>
          <w:b/>
          <w:bCs/>
        </w:rPr>
      </w:pPr>
    </w:p>
    <w:p w14:paraId="79F31311" w14:textId="750266BD" w:rsidR="0007450D" w:rsidRPr="00324403" w:rsidRDefault="0007450D" w:rsidP="00931E32">
      <w:pPr>
        <w:ind w:left="720" w:hanging="720"/>
        <w:contextualSpacing/>
      </w:pPr>
      <w:r w:rsidRPr="00324403">
        <w:rPr>
          <w:color w:val="222222"/>
          <w:shd w:val="clear" w:color="auto" w:fill="FFFFFF"/>
        </w:rPr>
        <w:t>Appalachian Regional Commission (ARC)</w:t>
      </w:r>
      <w:r w:rsidR="003E0A9B">
        <w:rPr>
          <w:color w:val="222222"/>
          <w:shd w:val="clear" w:color="auto" w:fill="FFFFFF"/>
        </w:rPr>
        <w:t>.</w:t>
      </w:r>
      <w:r w:rsidRPr="00324403">
        <w:rPr>
          <w:color w:val="222222"/>
          <w:shd w:val="clear" w:color="auto" w:fill="FFFFFF"/>
        </w:rPr>
        <w:t xml:space="preserve"> (2019). </w:t>
      </w:r>
      <w:r w:rsidR="005211C6" w:rsidRPr="00931E32">
        <w:rPr>
          <w:i/>
          <w:color w:val="222222"/>
          <w:shd w:val="clear" w:color="auto" w:fill="FFFFFF"/>
        </w:rPr>
        <w:t>Entrepreneurial ecosystems in Appalachia</w:t>
      </w:r>
      <w:r w:rsidR="005211C6">
        <w:rPr>
          <w:color w:val="222222"/>
          <w:shd w:val="clear" w:color="auto" w:fill="FFFFFF"/>
        </w:rPr>
        <w:t>. Retrieved</w:t>
      </w:r>
      <w:r w:rsidR="005211C6" w:rsidRPr="00324403">
        <w:rPr>
          <w:color w:val="222222"/>
          <w:shd w:val="clear" w:color="auto" w:fill="FFFFFF"/>
        </w:rPr>
        <w:t xml:space="preserve"> </w:t>
      </w:r>
      <w:r w:rsidRPr="00324403">
        <w:rPr>
          <w:color w:val="222222"/>
          <w:shd w:val="clear" w:color="auto" w:fill="FFFFFF"/>
        </w:rPr>
        <w:t>November 10, 2019</w:t>
      </w:r>
      <w:r w:rsidR="005211C6">
        <w:rPr>
          <w:color w:val="222222"/>
          <w:shd w:val="clear" w:color="auto" w:fill="FFFFFF"/>
        </w:rPr>
        <w:t xml:space="preserve"> from </w:t>
      </w:r>
      <w:r w:rsidR="001F5057" w:rsidRPr="00931E32">
        <w:t>https://www.arc.gov/research/researchreportdetails.asp?REPORT_ID=147</w:t>
      </w:r>
    </w:p>
    <w:p w14:paraId="57FC9139" w14:textId="7D2F7E17" w:rsidR="0007450D" w:rsidRPr="00324403" w:rsidRDefault="0007450D" w:rsidP="00931E32">
      <w:pPr>
        <w:ind w:left="720" w:hanging="720"/>
        <w:contextualSpacing/>
        <w:rPr>
          <w:color w:val="222222"/>
          <w:shd w:val="clear" w:color="auto" w:fill="FFFFFF"/>
        </w:rPr>
      </w:pPr>
    </w:p>
    <w:p w14:paraId="71B66299" w14:textId="5186371B" w:rsidR="00F72111" w:rsidRPr="00324403" w:rsidRDefault="00F72111" w:rsidP="00931E32">
      <w:pPr>
        <w:ind w:left="720" w:hanging="720"/>
        <w:contextualSpacing/>
      </w:pPr>
      <w:r w:rsidRPr="00324403">
        <w:rPr>
          <w:color w:val="222222"/>
          <w:shd w:val="clear" w:color="auto" w:fill="FFFFFF"/>
        </w:rPr>
        <w:t xml:space="preserve">Association of Public and Land Grant (APLU). (2019). </w:t>
      </w:r>
      <w:r w:rsidR="005211C6" w:rsidRPr="00931E32">
        <w:rPr>
          <w:i/>
          <w:color w:val="222222"/>
          <w:shd w:val="clear" w:color="auto" w:fill="FFFFFF"/>
        </w:rPr>
        <w:t>Innovation &amp; economic prosperity universities</w:t>
      </w:r>
      <w:r w:rsidR="005211C6">
        <w:rPr>
          <w:color w:val="222222"/>
          <w:shd w:val="clear" w:color="auto" w:fill="FFFFFF"/>
        </w:rPr>
        <w:t xml:space="preserve">. Retrieved </w:t>
      </w:r>
      <w:r w:rsidRPr="00324403">
        <w:rPr>
          <w:color w:val="222222"/>
          <w:shd w:val="clear" w:color="auto" w:fill="FFFFFF"/>
        </w:rPr>
        <w:t>November 10, 2019</w:t>
      </w:r>
      <w:r w:rsidR="005211C6">
        <w:rPr>
          <w:color w:val="222222"/>
          <w:shd w:val="clear" w:color="auto" w:fill="FFFFFF"/>
        </w:rPr>
        <w:t xml:space="preserve"> from</w:t>
      </w:r>
      <w:r w:rsidRPr="00324403">
        <w:rPr>
          <w:color w:val="222222"/>
          <w:shd w:val="clear" w:color="auto" w:fill="FFFFFF"/>
        </w:rPr>
        <w:t xml:space="preserve"> </w:t>
      </w:r>
      <w:r w:rsidR="001F5057" w:rsidRPr="00931E32">
        <w:t>https://www.aplu.org/projects-and-initiatives/economic-development-and-community-engagement/innovation-and-economic-prosperity-universities-designation-and-awards-program/index.html</w:t>
      </w:r>
    </w:p>
    <w:p w14:paraId="06E37094" w14:textId="400CF070" w:rsidR="00F72111" w:rsidRPr="00324403" w:rsidRDefault="00F72111" w:rsidP="00931E32">
      <w:pPr>
        <w:ind w:left="720" w:hanging="720"/>
        <w:contextualSpacing/>
        <w:rPr>
          <w:color w:val="222222"/>
          <w:shd w:val="clear" w:color="auto" w:fill="FFFFFF"/>
        </w:rPr>
      </w:pPr>
    </w:p>
    <w:p w14:paraId="1BAD89FB" w14:textId="528B1BF6" w:rsidR="00BB27FD" w:rsidRDefault="00BB27FD" w:rsidP="00931E32">
      <w:pPr>
        <w:ind w:left="720" w:hanging="720"/>
        <w:contextualSpacing/>
        <w:rPr>
          <w:color w:val="222222"/>
          <w:shd w:val="clear" w:color="auto" w:fill="FFFFFF"/>
        </w:rPr>
      </w:pPr>
      <w:r>
        <w:rPr>
          <w:color w:val="222222"/>
          <w:shd w:val="clear" w:color="auto" w:fill="FFFFFF"/>
        </w:rPr>
        <w:t xml:space="preserve">Bond, R., &amp; Patterson, L. (2005). </w:t>
      </w:r>
      <w:r w:rsidRPr="00BB27FD">
        <w:rPr>
          <w:color w:val="222222"/>
          <w:shd w:val="clear" w:color="auto" w:fill="FFFFFF"/>
        </w:rPr>
        <w:t>Coming down from the ivory tower? Academics’ civic and economic engagement with the community</w:t>
      </w:r>
      <w:r w:rsidR="004C1BD4">
        <w:rPr>
          <w:color w:val="222222"/>
          <w:shd w:val="clear" w:color="auto" w:fill="FFFFFF"/>
        </w:rPr>
        <w:t xml:space="preserve">. </w:t>
      </w:r>
      <w:r w:rsidR="004C1BD4" w:rsidRPr="00931E32">
        <w:rPr>
          <w:i/>
          <w:color w:val="222222"/>
          <w:shd w:val="clear" w:color="auto" w:fill="FFFFFF"/>
        </w:rPr>
        <w:t>Oxford Review of Education, 31</w:t>
      </w:r>
      <w:r w:rsidR="004C1BD4">
        <w:rPr>
          <w:color w:val="222222"/>
          <w:shd w:val="clear" w:color="auto" w:fill="FFFFFF"/>
        </w:rPr>
        <w:t>(3), 331–351.</w:t>
      </w:r>
    </w:p>
    <w:p w14:paraId="605B0CEA" w14:textId="77777777" w:rsidR="00BB27FD" w:rsidRDefault="00BB27FD" w:rsidP="00931E32">
      <w:pPr>
        <w:ind w:left="720" w:hanging="720"/>
        <w:contextualSpacing/>
        <w:rPr>
          <w:color w:val="222222"/>
          <w:shd w:val="clear" w:color="auto" w:fill="FFFFFF"/>
        </w:rPr>
      </w:pPr>
    </w:p>
    <w:p w14:paraId="01419C69" w14:textId="0E9603DE" w:rsidR="00F53FBA" w:rsidRDefault="00F53FBA" w:rsidP="00931E32">
      <w:pPr>
        <w:ind w:left="720" w:hanging="720"/>
        <w:contextualSpacing/>
        <w:rPr>
          <w:color w:val="222222"/>
          <w:shd w:val="clear" w:color="auto" w:fill="FFFFFF"/>
        </w:rPr>
      </w:pPr>
      <w:proofErr w:type="spellStart"/>
      <w:r>
        <w:rPr>
          <w:color w:val="222222"/>
          <w:shd w:val="clear" w:color="auto" w:fill="FFFFFF"/>
        </w:rPr>
        <w:t>Bozic</w:t>
      </w:r>
      <w:proofErr w:type="spellEnd"/>
      <w:r>
        <w:rPr>
          <w:color w:val="222222"/>
          <w:shd w:val="clear" w:color="auto" w:fill="FFFFFF"/>
        </w:rPr>
        <w:t xml:space="preserve">, C., &amp; Dunlap, D. (2013). </w:t>
      </w:r>
      <w:r w:rsidRPr="00F53FBA">
        <w:rPr>
          <w:color w:val="222222"/>
          <w:shd w:val="clear" w:color="auto" w:fill="FFFFFF"/>
        </w:rPr>
        <w:t xml:space="preserve">The </w:t>
      </w:r>
      <w:r>
        <w:rPr>
          <w:color w:val="222222"/>
          <w:shd w:val="clear" w:color="auto" w:fill="FFFFFF"/>
        </w:rPr>
        <w:t>r</w:t>
      </w:r>
      <w:r w:rsidRPr="00F53FBA">
        <w:rPr>
          <w:color w:val="222222"/>
          <w:shd w:val="clear" w:color="auto" w:fill="FFFFFF"/>
        </w:rPr>
        <w:t xml:space="preserve">ole of </w:t>
      </w:r>
      <w:r>
        <w:rPr>
          <w:color w:val="222222"/>
          <w:shd w:val="clear" w:color="auto" w:fill="FFFFFF"/>
        </w:rPr>
        <w:t>in</w:t>
      </w:r>
      <w:r w:rsidRPr="00F53FBA">
        <w:rPr>
          <w:color w:val="222222"/>
          <w:shd w:val="clear" w:color="auto" w:fill="FFFFFF"/>
        </w:rPr>
        <w:t xml:space="preserve">novation </w:t>
      </w:r>
      <w:r>
        <w:rPr>
          <w:color w:val="222222"/>
          <w:shd w:val="clear" w:color="auto" w:fill="FFFFFF"/>
        </w:rPr>
        <w:t>e</w:t>
      </w:r>
      <w:r w:rsidRPr="00F53FBA">
        <w:rPr>
          <w:color w:val="222222"/>
          <w:shd w:val="clear" w:color="auto" w:fill="FFFFFF"/>
        </w:rPr>
        <w:t xml:space="preserve">ducation in </w:t>
      </w:r>
      <w:r>
        <w:rPr>
          <w:color w:val="222222"/>
          <w:shd w:val="clear" w:color="auto" w:fill="FFFFFF"/>
        </w:rPr>
        <w:t>s</w:t>
      </w:r>
      <w:r w:rsidRPr="00F53FBA">
        <w:rPr>
          <w:color w:val="222222"/>
          <w:shd w:val="clear" w:color="auto" w:fill="FFFFFF"/>
        </w:rPr>
        <w:t xml:space="preserve">tudent </w:t>
      </w:r>
      <w:r>
        <w:rPr>
          <w:color w:val="222222"/>
          <w:shd w:val="clear" w:color="auto" w:fill="FFFFFF"/>
        </w:rPr>
        <w:t>l</w:t>
      </w:r>
      <w:r w:rsidRPr="00F53FBA">
        <w:rPr>
          <w:color w:val="222222"/>
          <w:shd w:val="clear" w:color="auto" w:fill="FFFFFF"/>
        </w:rPr>
        <w:t xml:space="preserve">earning, </w:t>
      </w:r>
      <w:r>
        <w:rPr>
          <w:color w:val="222222"/>
          <w:shd w:val="clear" w:color="auto" w:fill="FFFFFF"/>
        </w:rPr>
        <w:t>e</w:t>
      </w:r>
      <w:r w:rsidRPr="00F53FBA">
        <w:rPr>
          <w:color w:val="222222"/>
          <w:shd w:val="clear" w:color="auto" w:fill="FFFFFF"/>
        </w:rPr>
        <w:t xml:space="preserve">conomic </w:t>
      </w:r>
      <w:r>
        <w:rPr>
          <w:color w:val="222222"/>
          <w:shd w:val="clear" w:color="auto" w:fill="FFFFFF"/>
        </w:rPr>
        <w:t>d</w:t>
      </w:r>
      <w:r w:rsidRPr="00F53FBA">
        <w:rPr>
          <w:color w:val="222222"/>
          <w:shd w:val="clear" w:color="auto" w:fill="FFFFFF"/>
        </w:rPr>
        <w:t xml:space="preserve">evelopment, and </w:t>
      </w:r>
      <w:r>
        <w:rPr>
          <w:color w:val="222222"/>
          <w:shd w:val="clear" w:color="auto" w:fill="FFFFFF"/>
        </w:rPr>
        <w:t>u</w:t>
      </w:r>
      <w:r w:rsidRPr="00F53FBA">
        <w:rPr>
          <w:color w:val="222222"/>
          <w:shd w:val="clear" w:color="auto" w:fill="FFFFFF"/>
        </w:rPr>
        <w:t xml:space="preserve">niversity </w:t>
      </w:r>
      <w:r>
        <w:rPr>
          <w:color w:val="222222"/>
          <w:shd w:val="clear" w:color="auto" w:fill="FFFFFF"/>
        </w:rPr>
        <w:t>e</w:t>
      </w:r>
      <w:r w:rsidRPr="00F53FBA">
        <w:rPr>
          <w:color w:val="222222"/>
          <w:shd w:val="clear" w:color="auto" w:fill="FFFFFF"/>
        </w:rPr>
        <w:t>ngagement</w:t>
      </w:r>
      <w:r>
        <w:rPr>
          <w:color w:val="222222"/>
          <w:shd w:val="clear" w:color="auto" w:fill="FFFFFF"/>
        </w:rPr>
        <w:t xml:space="preserve">. </w:t>
      </w:r>
      <w:r w:rsidR="005D5155" w:rsidRPr="00931E32">
        <w:rPr>
          <w:i/>
          <w:color w:val="222222"/>
          <w:shd w:val="clear" w:color="auto" w:fill="FFFFFF"/>
        </w:rPr>
        <w:t>The Journal of Technology Studies, 39</w:t>
      </w:r>
      <w:r w:rsidR="005D5155">
        <w:rPr>
          <w:color w:val="222222"/>
          <w:shd w:val="clear" w:color="auto" w:fill="FFFFFF"/>
        </w:rPr>
        <w:t>(1/2), 102–111.</w:t>
      </w:r>
    </w:p>
    <w:p w14:paraId="5E999B59" w14:textId="77777777" w:rsidR="00F53FBA" w:rsidRDefault="00F53FBA" w:rsidP="00931E32">
      <w:pPr>
        <w:ind w:left="720" w:hanging="720"/>
        <w:contextualSpacing/>
        <w:rPr>
          <w:color w:val="222222"/>
          <w:shd w:val="clear" w:color="auto" w:fill="FFFFFF"/>
        </w:rPr>
      </w:pPr>
    </w:p>
    <w:p w14:paraId="60ECE659" w14:textId="77777777" w:rsidR="003E0A9B" w:rsidRPr="00324403" w:rsidRDefault="003E0A9B" w:rsidP="00931E32">
      <w:pPr>
        <w:ind w:left="720" w:hanging="720"/>
        <w:contextualSpacing/>
      </w:pPr>
      <w:r w:rsidRPr="00324403">
        <w:rPr>
          <w:color w:val="222222"/>
          <w:shd w:val="clear" w:color="auto" w:fill="FFFFFF"/>
        </w:rPr>
        <w:t>Corbin, R. A., &amp; Thomas, R. E. (Eds.). (2019). </w:t>
      </w:r>
      <w:r w:rsidRPr="00324403">
        <w:rPr>
          <w:i/>
          <w:iCs/>
          <w:color w:val="222222"/>
          <w:shd w:val="clear" w:color="auto" w:fill="FFFFFF"/>
        </w:rPr>
        <w:t xml:space="preserve">Making the </w:t>
      </w:r>
      <w:r>
        <w:rPr>
          <w:i/>
          <w:iCs/>
          <w:color w:val="222222"/>
          <w:shd w:val="clear" w:color="auto" w:fill="FFFFFF"/>
        </w:rPr>
        <w:t>c</w:t>
      </w:r>
      <w:r w:rsidRPr="00324403">
        <w:rPr>
          <w:i/>
          <w:iCs/>
          <w:color w:val="222222"/>
          <w:shd w:val="clear" w:color="auto" w:fill="FFFFFF"/>
        </w:rPr>
        <w:t xml:space="preserve">ommunity </w:t>
      </w:r>
      <w:r>
        <w:rPr>
          <w:i/>
          <w:iCs/>
          <w:color w:val="222222"/>
          <w:shd w:val="clear" w:color="auto" w:fill="FFFFFF"/>
        </w:rPr>
        <w:t>c</w:t>
      </w:r>
      <w:r w:rsidRPr="00324403">
        <w:rPr>
          <w:i/>
          <w:iCs/>
          <w:color w:val="222222"/>
          <w:shd w:val="clear" w:color="auto" w:fill="FFFFFF"/>
        </w:rPr>
        <w:t xml:space="preserve">ollege </w:t>
      </w:r>
      <w:r>
        <w:rPr>
          <w:i/>
          <w:iCs/>
          <w:color w:val="222222"/>
          <w:shd w:val="clear" w:color="auto" w:fill="FFFFFF"/>
        </w:rPr>
        <w:t>e</w:t>
      </w:r>
      <w:r w:rsidRPr="00324403">
        <w:rPr>
          <w:i/>
          <w:iCs/>
          <w:color w:val="222222"/>
          <w:shd w:val="clear" w:color="auto" w:fill="FFFFFF"/>
        </w:rPr>
        <w:t xml:space="preserve">ntrepreneurial: Unleashing </w:t>
      </w:r>
      <w:r>
        <w:rPr>
          <w:i/>
          <w:iCs/>
          <w:color w:val="222222"/>
          <w:shd w:val="clear" w:color="auto" w:fill="FFFFFF"/>
        </w:rPr>
        <w:t>o</w:t>
      </w:r>
      <w:r w:rsidRPr="00324403">
        <w:rPr>
          <w:i/>
          <w:iCs/>
          <w:color w:val="222222"/>
          <w:shd w:val="clear" w:color="auto" w:fill="FFFFFF"/>
        </w:rPr>
        <w:t xml:space="preserve">pportunities for </w:t>
      </w:r>
      <w:r>
        <w:rPr>
          <w:i/>
          <w:iCs/>
          <w:color w:val="222222"/>
          <w:shd w:val="clear" w:color="auto" w:fill="FFFFFF"/>
        </w:rPr>
        <w:t>c</w:t>
      </w:r>
      <w:r w:rsidRPr="00324403">
        <w:rPr>
          <w:i/>
          <w:iCs/>
          <w:color w:val="222222"/>
          <w:shd w:val="clear" w:color="auto" w:fill="FFFFFF"/>
        </w:rPr>
        <w:t xml:space="preserve">ommunities and </w:t>
      </w:r>
      <w:r>
        <w:rPr>
          <w:i/>
          <w:iCs/>
          <w:color w:val="222222"/>
          <w:shd w:val="clear" w:color="auto" w:fill="FFFFFF"/>
        </w:rPr>
        <w:t>s</w:t>
      </w:r>
      <w:r w:rsidRPr="00324403">
        <w:rPr>
          <w:i/>
          <w:iCs/>
          <w:color w:val="222222"/>
          <w:shd w:val="clear" w:color="auto" w:fill="FFFFFF"/>
        </w:rPr>
        <w:t>tudents</w:t>
      </w:r>
      <w:r w:rsidRPr="00324403">
        <w:rPr>
          <w:color w:val="222222"/>
          <w:shd w:val="clear" w:color="auto" w:fill="FFFFFF"/>
        </w:rPr>
        <w:t>. Stylus Publishing, LLC.</w:t>
      </w:r>
    </w:p>
    <w:p w14:paraId="4B35264B" w14:textId="77777777" w:rsidR="003E0A9B" w:rsidRDefault="003E0A9B" w:rsidP="00931E32">
      <w:pPr>
        <w:ind w:left="720" w:hanging="720"/>
        <w:contextualSpacing/>
        <w:rPr>
          <w:color w:val="222222"/>
          <w:shd w:val="clear" w:color="auto" w:fill="FFFFFF"/>
        </w:rPr>
      </w:pPr>
    </w:p>
    <w:p w14:paraId="4B70CEC8" w14:textId="4D55C82F" w:rsidR="00E40EBB" w:rsidRPr="00324403" w:rsidRDefault="00E40EBB" w:rsidP="00931E32">
      <w:pPr>
        <w:ind w:left="720" w:hanging="720"/>
        <w:contextualSpacing/>
        <w:rPr>
          <w:color w:val="222222"/>
          <w:shd w:val="clear" w:color="auto" w:fill="FFFFFF"/>
        </w:rPr>
      </w:pPr>
      <w:r w:rsidRPr="00E40EBB">
        <w:rPr>
          <w:color w:val="222222"/>
          <w:shd w:val="clear" w:color="auto" w:fill="FFFFFF"/>
        </w:rPr>
        <w:t>Feldman, M.</w:t>
      </w:r>
      <w:r w:rsidR="001F5057">
        <w:rPr>
          <w:color w:val="222222"/>
          <w:shd w:val="clear" w:color="auto" w:fill="FFFFFF"/>
        </w:rPr>
        <w:t xml:space="preserve"> </w:t>
      </w:r>
      <w:r w:rsidRPr="00E40EBB">
        <w:rPr>
          <w:color w:val="222222"/>
          <w:shd w:val="clear" w:color="auto" w:fill="FFFFFF"/>
        </w:rPr>
        <w:t>P. (2014)</w:t>
      </w:r>
      <w:r w:rsidR="001F5057">
        <w:rPr>
          <w:color w:val="222222"/>
          <w:shd w:val="clear" w:color="auto" w:fill="FFFFFF"/>
        </w:rPr>
        <w:t>.</w:t>
      </w:r>
      <w:r w:rsidRPr="00E40EBB">
        <w:rPr>
          <w:color w:val="222222"/>
          <w:shd w:val="clear" w:color="auto" w:fill="FFFFFF"/>
        </w:rPr>
        <w:t xml:space="preserve"> The character of innovative places: </w:t>
      </w:r>
      <w:r w:rsidR="001F5057">
        <w:rPr>
          <w:color w:val="222222"/>
          <w:shd w:val="clear" w:color="auto" w:fill="FFFFFF"/>
        </w:rPr>
        <w:t>E</w:t>
      </w:r>
      <w:r w:rsidR="001F5057" w:rsidRPr="00E40EBB">
        <w:rPr>
          <w:color w:val="222222"/>
          <w:shd w:val="clear" w:color="auto" w:fill="FFFFFF"/>
        </w:rPr>
        <w:t xml:space="preserve">ntrepreneurial </w:t>
      </w:r>
      <w:r w:rsidRPr="00E40EBB">
        <w:rPr>
          <w:color w:val="222222"/>
          <w:shd w:val="clear" w:color="auto" w:fill="FFFFFF"/>
        </w:rPr>
        <w:t>strategy, economic</w:t>
      </w:r>
      <w:r w:rsidR="001F5057">
        <w:rPr>
          <w:color w:val="222222"/>
          <w:shd w:val="clear" w:color="auto" w:fill="FFFFFF"/>
        </w:rPr>
        <w:t xml:space="preserve"> </w:t>
      </w:r>
      <w:r w:rsidRPr="00324403">
        <w:rPr>
          <w:color w:val="222222"/>
          <w:shd w:val="clear" w:color="auto" w:fill="FFFFFF"/>
        </w:rPr>
        <w:t>development, and prosperity</w:t>
      </w:r>
      <w:r w:rsidR="001F5057">
        <w:rPr>
          <w:color w:val="222222"/>
          <w:shd w:val="clear" w:color="auto" w:fill="FFFFFF"/>
        </w:rPr>
        <w:t>.</w:t>
      </w:r>
      <w:r w:rsidR="001F5057" w:rsidRPr="00324403">
        <w:rPr>
          <w:color w:val="222222"/>
          <w:shd w:val="clear" w:color="auto" w:fill="FFFFFF"/>
        </w:rPr>
        <w:t xml:space="preserve"> </w:t>
      </w:r>
      <w:r w:rsidRPr="00324403">
        <w:rPr>
          <w:i/>
          <w:iCs/>
          <w:color w:val="222222"/>
          <w:shd w:val="clear" w:color="auto" w:fill="FFFFFF"/>
        </w:rPr>
        <w:t>Small Business Economics</w:t>
      </w:r>
      <w:r w:rsidRPr="00931E32">
        <w:rPr>
          <w:i/>
          <w:color w:val="222222"/>
          <w:shd w:val="clear" w:color="auto" w:fill="FFFFFF"/>
        </w:rPr>
        <w:t xml:space="preserve">, </w:t>
      </w:r>
      <w:r w:rsidR="00BB221F" w:rsidRPr="00931E32">
        <w:rPr>
          <w:i/>
          <w:color w:val="222222"/>
          <w:shd w:val="clear" w:color="auto" w:fill="FFFFFF"/>
        </w:rPr>
        <w:t>43</w:t>
      </w:r>
      <w:r w:rsidR="00BB221F" w:rsidRPr="00324403">
        <w:rPr>
          <w:color w:val="222222"/>
          <w:shd w:val="clear" w:color="auto" w:fill="FFFFFF"/>
        </w:rPr>
        <w:t>(1)</w:t>
      </w:r>
      <w:r w:rsidR="001F5057">
        <w:rPr>
          <w:color w:val="222222"/>
          <w:shd w:val="clear" w:color="auto" w:fill="FFFFFF"/>
        </w:rPr>
        <w:t>,</w:t>
      </w:r>
      <w:r w:rsidRPr="00324403">
        <w:rPr>
          <w:color w:val="222222"/>
          <w:shd w:val="clear" w:color="auto" w:fill="FFFFFF"/>
        </w:rPr>
        <w:t xml:space="preserve"> 9</w:t>
      </w:r>
      <w:r w:rsidR="001F5057">
        <w:rPr>
          <w:color w:val="222222"/>
          <w:shd w:val="clear" w:color="auto" w:fill="FFFFFF"/>
        </w:rPr>
        <w:t>–</w:t>
      </w:r>
      <w:r w:rsidRPr="00324403">
        <w:rPr>
          <w:color w:val="222222"/>
          <w:shd w:val="clear" w:color="auto" w:fill="FFFFFF"/>
        </w:rPr>
        <w:t>20.</w:t>
      </w:r>
    </w:p>
    <w:p w14:paraId="08CFD557" w14:textId="4AEAF794" w:rsidR="00E40EBB" w:rsidRPr="00324403" w:rsidRDefault="00E40EBB" w:rsidP="00931E32">
      <w:pPr>
        <w:ind w:left="720" w:hanging="720"/>
        <w:contextualSpacing/>
        <w:rPr>
          <w:color w:val="222222"/>
          <w:shd w:val="clear" w:color="auto" w:fill="FFFFFF"/>
        </w:rPr>
      </w:pPr>
    </w:p>
    <w:p w14:paraId="241597E9" w14:textId="1CC931C4" w:rsidR="001E537A" w:rsidRDefault="001E537A" w:rsidP="00931E32">
      <w:pPr>
        <w:ind w:left="720" w:hanging="720"/>
        <w:contextualSpacing/>
        <w:rPr>
          <w:color w:val="222222"/>
          <w:shd w:val="clear" w:color="auto" w:fill="FFFFFF"/>
        </w:rPr>
      </w:pPr>
      <w:r>
        <w:rPr>
          <w:color w:val="222222"/>
          <w:shd w:val="clear" w:color="auto" w:fill="FFFFFF"/>
        </w:rPr>
        <w:t xml:space="preserve">Franklin, N. E. (2009). </w:t>
      </w:r>
      <w:r w:rsidRPr="001E537A">
        <w:rPr>
          <w:color w:val="222222"/>
          <w:shd w:val="clear" w:color="auto" w:fill="FFFFFF"/>
        </w:rPr>
        <w:t xml:space="preserve">The </w:t>
      </w:r>
      <w:r>
        <w:rPr>
          <w:color w:val="222222"/>
          <w:shd w:val="clear" w:color="auto" w:fill="FFFFFF"/>
        </w:rPr>
        <w:t>n</w:t>
      </w:r>
      <w:r w:rsidRPr="001E537A">
        <w:rPr>
          <w:color w:val="222222"/>
          <w:shd w:val="clear" w:color="auto" w:fill="FFFFFF"/>
        </w:rPr>
        <w:t xml:space="preserve">eed </w:t>
      </w:r>
      <w:r>
        <w:rPr>
          <w:color w:val="222222"/>
          <w:shd w:val="clear" w:color="auto" w:fill="FFFFFF"/>
        </w:rPr>
        <w:t>i</w:t>
      </w:r>
      <w:r w:rsidRPr="001E537A">
        <w:rPr>
          <w:color w:val="222222"/>
          <w:shd w:val="clear" w:color="auto" w:fill="FFFFFF"/>
        </w:rPr>
        <w:t xml:space="preserve">s </w:t>
      </w:r>
      <w:r>
        <w:rPr>
          <w:color w:val="222222"/>
          <w:shd w:val="clear" w:color="auto" w:fill="FFFFFF"/>
        </w:rPr>
        <w:t>n</w:t>
      </w:r>
      <w:r w:rsidRPr="001E537A">
        <w:rPr>
          <w:color w:val="222222"/>
          <w:shd w:val="clear" w:color="auto" w:fill="FFFFFF"/>
        </w:rPr>
        <w:t xml:space="preserve">ow: University </w:t>
      </w:r>
      <w:r>
        <w:rPr>
          <w:color w:val="222222"/>
          <w:shd w:val="clear" w:color="auto" w:fill="FFFFFF"/>
        </w:rPr>
        <w:t>e</w:t>
      </w:r>
      <w:r w:rsidRPr="001E537A">
        <w:rPr>
          <w:color w:val="222222"/>
          <w:shd w:val="clear" w:color="auto" w:fill="FFFFFF"/>
        </w:rPr>
        <w:t xml:space="preserve">ngagement in </w:t>
      </w:r>
      <w:r>
        <w:rPr>
          <w:color w:val="222222"/>
          <w:shd w:val="clear" w:color="auto" w:fill="FFFFFF"/>
        </w:rPr>
        <w:t>r</w:t>
      </w:r>
      <w:r w:rsidRPr="001E537A">
        <w:rPr>
          <w:color w:val="222222"/>
          <w:shd w:val="clear" w:color="auto" w:fill="FFFFFF"/>
        </w:rPr>
        <w:t xml:space="preserve">egional </w:t>
      </w:r>
      <w:r>
        <w:rPr>
          <w:color w:val="222222"/>
          <w:shd w:val="clear" w:color="auto" w:fill="FFFFFF"/>
        </w:rPr>
        <w:t>e</w:t>
      </w:r>
      <w:r w:rsidRPr="001E537A">
        <w:rPr>
          <w:color w:val="222222"/>
          <w:shd w:val="clear" w:color="auto" w:fill="FFFFFF"/>
        </w:rPr>
        <w:t xml:space="preserve">conomic </w:t>
      </w:r>
      <w:r>
        <w:rPr>
          <w:color w:val="222222"/>
          <w:shd w:val="clear" w:color="auto" w:fill="FFFFFF"/>
        </w:rPr>
        <w:t>d</w:t>
      </w:r>
      <w:r w:rsidRPr="001E537A">
        <w:rPr>
          <w:color w:val="222222"/>
          <w:shd w:val="clear" w:color="auto" w:fill="FFFFFF"/>
        </w:rPr>
        <w:t>evelopment</w:t>
      </w:r>
      <w:r w:rsidR="00360C1F">
        <w:rPr>
          <w:color w:val="222222"/>
          <w:shd w:val="clear" w:color="auto" w:fill="FFFFFF"/>
        </w:rPr>
        <w:t xml:space="preserve">. </w:t>
      </w:r>
      <w:r w:rsidR="00360C1F" w:rsidRPr="00931E32">
        <w:rPr>
          <w:i/>
          <w:color w:val="222222"/>
          <w:shd w:val="clear" w:color="auto" w:fill="FFFFFF"/>
        </w:rPr>
        <w:t>Journal of Higher Education Outreach and Engagement, 13</w:t>
      </w:r>
      <w:r w:rsidR="00360C1F">
        <w:rPr>
          <w:color w:val="222222"/>
          <w:shd w:val="clear" w:color="auto" w:fill="FFFFFF"/>
        </w:rPr>
        <w:t>(</w:t>
      </w:r>
      <w:r w:rsidR="00360C1F" w:rsidRPr="00360C1F">
        <w:rPr>
          <w:color w:val="222222"/>
          <w:shd w:val="clear" w:color="auto" w:fill="FFFFFF"/>
        </w:rPr>
        <w:t>4</w:t>
      </w:r>
      <w:r w:rsidR="00360C1F">
        <w:rPr>
          <w:color w:val="222222"/>
          <w:shd w:val="clear" w:color="auto" w:fill="FFFFFF"/>
        </w:rPr>
        <w:t xml:space="preserve">), </w:t>
      </w:r>
      <w:r w:rsidR="00360C1F" w:rsidRPr="00360C1F">
        <w:rPr>
          <w:color w:val="222222"/>
          <w:shd w:val="clear" w:color="auto" w:fill="FFFFFF"/>
        </w:rPr>
        <w:t>51</w:t>
      </w:r>
      <w:r w:rsidR="00360C1F">
        <w:rPr>
          <w:color w:val="222222"/>
          <w:shd w:val="clear" w:color="auto" w:fill="FFFFFF"/>
        </w:rPr>
        <w:t>–</w:t>
      </w:r>
      <w:r w:rsidR="00360C1F" w:rsidRPr="00360C1F">
        <w:rPr>
          <w:color w:val="222222"/>
          <w:shd w:val="clear" w:color="auto" w:fill="FFFFFF"/>
        </w:rPr>
        <w:t>73</w:t>
      </w:r>
      <w:r w:rsidR="00360C1F">
        <w:rPr>
          <w:color w:val="222222"/>
          <w:shd w:val="clear" w:color="auto" w:fill="FFFFFF"/>
        </w:rPr>
        <w:t>.</w:t>
      </w:r>
    </w:p>
    <w:p w14:paraId="4FEA6EA7" w14:textId="77777777" w:rsidR="001E537A" w:rsidRDefault="001E537A" w:rsidP="00931E32">
      <w:pPr>
        <w:ind w:left="720" w:hanging="720"/>
        <w:contextualSpacing/>
        <w:rPr>
          <w:color w:val="222222"/>
          <w:shd w:val="clear" w:color="auto" w:fill="FFFFFF"/>
        </w:rPr>
      </w:pPr>
    </w:p>
    <w:p w14:paraId="5D327C79" w14:textId="13D79136" w:rsidR="005211C6" w:rsidRDefault="005211C6" w:rsidP="00931E32">
      <w:pPr>
        <w:ind w:left="720" w:hanging="720"/>
        <w:contextualSpacing/>
        <w:rPr>
          <w:color w:val="222222"/>
          <w:shd w:val="clear" w:color="auto" w:fill="FFFFFF"/>
        </w:rPr>
      </w:pPr>
      <w:proofErr w:type="spellStart"/>
      <w:r w:rsidRPr="005211C6">
        <w:rPr>
          <w:color w:val="222222"/>
          <w:shd w:val="clear" w:color="auto" w:fill="FFFFFF"/>
        </w:rPr>
        <w:t>Freidson</w:t>
      </w:r>
      <w:proofErr w:type="spellEnd"/>
      <w:r w:rsidRPr="005211C6">
        <w:rPr>
          <w:color w:val="222222"/>
          <w:shd w:val="clear" w:color="auto" w:fill="FFFFFF"/>
        </w:rPr>
        <w:t xml:space="preserve">, E. (2001). </w:t>
      </w:r>
      <w:r w:rsidRPr="00931E32">
        <w:rPr>
          <w:i/>
          <w:color w:val="222222"/>
          <w:shd w:val="clear" w:color="auto" w:fill="FFFFFF"/>
        </w:rPr>
        <w:t>Professionalism: The third logic</w:t>
      </w:r>
      <w:r w:rsidRPr="005211C6">
        <w:rPr>
          <w:color w:val="222222"/>
          <w:shd w:val="clear" w:color="auto" w:fill="FFFFFF"/>
        </w:rPr>
        <w:t>. Chicago, IL: The University of Chicago Press.</w:t>
      </w:r>
    </w:p>
    <w:p w14:paraId="449ECDDB" w14:textId="77777777" w:rsidR="005211C6" w:rsidRDefault="005211C6" w:rsidP="00931E32">
      <w:pPr>
        <w:ind w:left="720" w:hanging="720"/>
        <w:contextualSpacing/>
        <w:rPr>
          <w:color w:val="222222"/>
          <w:shd w:val="clear" w:color="auto" w:fill="FFFFFF"/>
        </w:rPr>
      </w:pPr>
    </w:p>
    <w:p w14:paraId="36748945" w14:textId="2D844C27" w:rsidR="00E40EBB" w:rsidRPr="00324403" w:rsidRDefault="00E40EBB" w:rsidP="00931E32">
      <w:pPr>
        <w:ind w:left="720" w:hanging="720"/>
        <w:contextualSpacing/>
      </w:pPr>
      <w:r w:rsidRPr="00324403">
        <w:rPr>
          <w:color w:val="222222"/>
          <w:shd w:val="clear" w:color="auto" w:fill="FFFFFF"/>
        </w:rPr>
        <w:t xml:space="preserve">Harper-Anderson, E. (2018). Intersections of </w:t>
      </w:r>
      <w:r w:rsidR="001F5057">
        <w:rPr>
          <w:color w:val="222222"/>
          <w:shd w:val="clear" w:color="auto" w:fill="FFFFFF"/>
        </w:rPr>
        <w:t>p</w:t>
      </w:r>
      <w:r w:rsidR="001F5057" w:rsidRPr="00324403">
        <w:rPr>
          <w:color w:val="222222"/>
          <w:shd w:val="clear" w:color="auto" w:fill="FFFFFF"/>
        </w:rPr>
        <w:t xml:space="preserve">artnership </w:t>
      </w:r>
      <w:r w:rsidRPr="00324403">
        <w:rPr>
          <w:color w:val="222222"/>
          <w:shd w:val="clear" w:color="auto" w:fill="FFFFFF"/>
        </w:rPr>
        <w:t xml:space="preserve">and </w:t>
      </w:r>
      <w:r w:rsidR="001F5057">
        <w:rPr>
          <w:color w:val="222222"/>
          <w:shd w:val="clear" w:color="auto" w:fill="FFFFFF"/>
        </w:rPr>
        <w:t>l</w:t>
      </w:r>
      <w:r w:rsidR="001F5057" w:rsidRPr="00324403">
        <w:rPr>
          <w:color w:val="222222"/>
          <w:shd w:val="clear" w:color="auto" w:fill="FFFFFF"/>
        </w:rPr>
        <w:t xml:space="preserve">eadership </w:t>
      </w:r>
      <w:r w:rsidRPr="00324403">
        <w:rPr>
          <w:color w:val="222222"/>
          <w:shd w:val="clear" w:color="auto" w:fill="FFFFFF"/>
        </w:rPr>
        <w:t xml:space="preserve">in </w:t>
      </w:r>
      <w:r w:rsidR="001F5057">
        <w:rPr>
          <w:color w:val="222222"/>
          <w:shd w:val="clear" w:color="auto" w:fill="FFFFFF"/>
        </w:rPr>
        <w:t>e</w:t>
      </w:r>
      <w:r w:rsidR="001F5057" w:rsidRPr="00324403">
        <w:rPr>
          <w:color w:val="222222"/>
          <w:shd w:val="clear" w:color="auto" w:fill="FFFFFF"/>
        </w:rPr>
        <w:t xml:space="preserve">ntrepreneurial </w:t>
      </w:r>
      <w:r w:rsidR="001F5057">
        <w:rPr>
          <w:color w:val="222222"/>
          <w:shd w:val="clear" w:color="auto" w:fill="FFFFFF"/>
        </w:rPr>
        <w:t>e</w:t>
      </w:r>
      <w:r w:rsidR="001F5057" w:rsidRPr="00324403">
        <w:rPr>
          <w:color w:val="222222"/>
          <w:shd w:val="clear" w:color="auto" w:fill="FFFFFF"/>
        </w:rPr>
        <w:t>cosystems</w:t>
      </w:r>
      <w:r w:rsidRPr="00324403">
        <w:rPr>
          <w:color w:val="222222"/>
          <w:shd w:val="clear" w:color="auto" w:fill="FFFFFF"/>
        </w:rPr>
        <w:t xml:space="preserve">: Comparing </w:t>
      </w:r>
      <w:r w:rsidR="001F5057">
        <w:rPr>
          <w:color w:val="222222"/>
          <w:shd w:val="clear" w:color="auto" w:fill="FFFFFF"/>
        </w:rPr>
        <w:t>t</w:t>
      </w:r>
      <w:r w:rsidR="001F5057" w:rsidRPr="00324403">
        <w:rPr>
          <w:color w:val="222222"/>
          <w:shd w:val="clear" w:color="auto" w:fill="FFFFFF"/>
        </w:rPr>
        <w:t xml:space="preserve">hree </w:t>
      </w:r>
      <w:r w:rsidRPr="00324403">
        <w:rPr>
          <w:color w:val="222222"/>
          <w:shd w:val="clear" w:color="auto" w:fill="FFFFFF"/>
        </w:rPr>
        <w:t xml:space="preserve">US </w:t>
      </w:r>
      <w:r w:rsidR="001F5057">
        <w:rPr>
          <w:color w:val="222222"/>
          <w:shd w:val="clear" w:color="auto" w:fill="FFFFFF"/>
        </w:rPr>
        <w:t>r</w:t>
      </w:r>
      <w:r w:rsidR="001F5057" w:rsidRPr="00324403">
        <w:rPr>
          <w:color w:val="222222"/>
          <w:shd w:val="clear" w:color="auto" w:fill="FFFFFF"/>
        </w:rPr>
        <w:t>egions</w:t>
      </w:r>
      <w:r w:rsidRPr="00324403">
        <w:rPr>
          <w:color w:val="222222"/>
          <w:shd w:val="clear" w:color="auto" w:fill="FFFFFF"/>
        </w:rPr>
        <w:t>. </w:t>
      </w:r>
      <w:r w:rsidRPr="00324403">
        <w:rPr>
          <w:i/>
          <w:iCs/>
          <w:color w:val="222222"/>
          <w:shd w:val="clear" w:color="auto" w:fill="FFFFFF"/>
        </w:rPr>
        <w:t>Economic Development Quarterly</w:t>
      </w:r>
      <w:r w:rsidRPr="00324403">
        <w:rPr>
          <w:color w:val="222222"/>
          <w:shd w:val="clear" w:color="auto" w:fill="FFFFFF"/>
        </w:rPr>
        <w:t>, </w:t>
      </w:r>
      <w:r w:rsidRPr="00324403">
        <w:rPr>
          <w:i/>
          <w:iCs/>
          <w:color w:val="222222"/>
          <w:shd w:val="clear" w:color="auto" w:fill="FFFFFF"/>
        </w:rPr>
        <w:t>32</w:t>
      </w:r>
      <w:r w:rsidRPr="00324403">
        <w:rPr>
          <w:color w:val="222222"/>
          <w:shd w:val="clear" w:color="auto" w:fill="FFFFFF"/>
        </w:rPr>
        <w:t>(2), 119</w:t>
      </w:r>
      <w:r w:rsidR="001F5057">
        <w:rPr>
          <w:color w:val="222222"/>
          <w:shd w:val="clear" w:color="auto" w:fill="FFFFFF"/>
        </w:rPr>
        <w:t>–</w:t>
      </w:r>
      <w:r w:rsidRPr="00324403">
        <w:rPr>
          <w:color w:val="222222"/>
          <w:shd w:val="clear" w:color="auto" w:fill="FFFFFF"/>
        </w:rPr>
        <w:t>134.</w:t>
      </w:r>
    </w:p>
    <w:p w14:paraId="745BB993" w14:textId="3AFB0EFE" w:rsidR="00E40EBB" w:rsidRPr="00324403" w:rsidRDefault="00E40EBB" w:rsidP="00931E32">
      <w:pPr>
        <w:ind w:left="720" w:hanging="720"/>
        <w:contextualSpacing/>
        <w:rPr>
          <w:color w:val="222222"/>
          <w:shd w:val="clear" w:color="auto" w:fill="FFFFFF"/>
        </w:rPr>
      </w:pPr>
    </w:p>
    <w:p w14:paraId="3C848B59" w14:textId="6A3A4CEF" w:rsidR="00980601" w:rsidRDefault="00980601" w:rsidP="00931E32">
      <w:pPr>
        <w:ind w:left="720" w:hanging="720"/>
        <w:contextualSpacing/>
        <w:rPr>
          <w:color w:val="222222"/>
          <w:shd w:val="clear" w:color="auto" w:fill="FFFFFF"/>
        </w:rPr>
      </w:pPr>
      <w:r>
        <w:rPr>
          <w:color w:val="222222"/>
          <w:shd w:val="clear" w:color="auto" w:fill="FFFFFF"/>
        </w:rPr>
        <w:t xml:space="preserve">Hart, A., &amp; </w:t>
      </w:r>
      <w:proofErr w:type="spellStart"/>
      <w:r>
        <w:rPr>
          <w:color w:val="222222"/>
          <w:shd w:val="clear" w:color="auto" w:fill="FFFFFF"/>
        </w:rPr>
        <w:t>Northmore</w:t>
      </w:r>
      <w:proofErr w:type="spellEnd"/>
      <w:r>
        <w:rPr>
          <w:color w:val="222222"/>
          <w:shd w:val="clear" w:color="auto" w:fill="FFFFFF"/>
        </w:rPr>
        <w:t xml:space="preserve">, S. (2011). </w:t>
      </w:r>
      <w:r w:rsidRPr="00980601">
        <w:rPr>
          <w:color w:val="222222"/>
          <w:shd w:val="clear" w:color="auto" w:fill="FFFFFF"/>
        </w:rPr>
        <w:t xml:space="preserve">Auditing and </w:t>
      </w:r>
      <w:r>
        <w:rPr>
          <w:color w:val="222222"/>
          <w:shd w:val="clear" w:color="auto" w:fill="FFFFFF"/>
        </w:rPr>
        <w:t>e</w:t>
      </w:r>
      <w:r w:rsidRPr="00980601">
        <w:rPr>
          <w:color w:val="222222"/>
          <w:shd w:val="clear" w:color="auto" w:fill="FFFFFF"/>
        </w:rPr>
        <w:t xml:space="preserve">valuating </w:t>
      </w:r>
      <w:r>
        <w:rPr>
          <w:color w:val="222222"/>
          <w:shd w:val="clear" w:color="auto" w:fill="FFFFFF"/>
        </w:rPr>
        <w:t>u</w:t>
      </w:r>
      <w:r w:rsidRPr="00980601">
        <w:rPr>
          <w:color w:val="222222"/>
          <w:shd w:val="clear" w:color="auto" w:fill="FFFFFF"/>
        </w:rPr>
        <w:t>niversity–</w:t>
      </w:r>
      <w:r>
        <w:rPr>
          <w:color w:val="222222"/>
          <w:shd w:val="clear" w:color="auto" w:fill="FFFFFF"/>
        </w:rPr>
        <w:t>c</w:t>
      </w:r>
      <w:r w:rsidRPr="00980601">
        <w:rPr>
          <w:color w:val="222222"/>
          <w:shd w:val="clear" w:color="auto" w:fill="FFFFFF"/>
        </w:rPr>
        <w:t xml:space="preserve">ommunity </w:t>
      </w:r>
      <w:r>
        <w:rPr>
          <w:color w:val="222222"/>
          <w:shd w:val="clear" w:color="auto" w:fill="FFFFFF"/>
        </w:rPr>
        <w:t>e</w:t>
      </w:r>
      <w:r w:rsidRPr="00980601">
        <w:rPr>
          <w:color w:val="222222"/>
          <w:shd w:val="clear" w:color="auto" w:fill="FFFFFF"/>
        </w:rPr>
        <w:t xml:space="preserve">ngagement: Lessons from a UK </w:t>
      </w:r>
      <w:r>
        <w:rPr>
          <w:color w:val="222222"/>
          <w:shd w:val="clear" w:color="auto" w:fill="FFFFFF"/>
        </w:rPr>
        <w:t>c</w:t>
      </w:r>
      <w:r w:rsidRPr="00980601">
        <w:rPr>
          <w:color w:val="222222"/>
          <w:shd w:val="clear" w:color="auto" w:fill="FFFFFF"/>
        </w:rPr>
        <w:t xml:space="preserve">ase </w:t>
      </w:r>
      <w:r>
        <w:rPr>
          <w:color w:val="222222"/>
          <w:shd w:val="clear" w:color="auto" w:fill="FFFFFF"/>
        </w:rPr>
        <w:t>s</w:t>
      </w:r>
      <w:r w:rsidRPr="00980601">
        <w:rPr>
          <w:color w:val="222222"/>
          <w:shd w:val="clear" w:color="auto" w:fill="FFFFFF"/>
        </w:rPr>
        <w:t>tudy</w:t>
      </w:r>
      <w:r>
        <w:rPr>
          <w:color w:val="222222"/>
          <w:shd w:val="clear" w:color="auto" w:fill="FFFFFF"/>
        </w:rPr>
        <w:t xml:space="preserve">. </w:t>
      </w:r>
      <w:r w:rsidR="007B4243" w:rsidRPr="00931E32">
        <w:rPr>
          <w:i/>
          <w:color w:val="222222"/>
          <w:shd w:val="clear" w:color="auto" w:fill="FFFFFF"/>
        </w:rPr>
        <w:t>Higher Education Quarterly, 65</w:t>
      </w:r>
      <w:r w:rsidR="007B4243">
        <w:rPr>
          <w:color w:val="222222"/>
          <w:shd w:val="clear" w:color="auto" w:fill="FFFFFF"/>
        </w:rPr>
        <w:t>(1), 34–58.</w:t>
      </w:r>
    </w:p>
    <w:p w14:paraId="308BE7EB" w14:textId="77777777" w:rsidR="00980601" w:rsidRDefault="00980601" w:rsidP="00931E32">
      <w:pPr>
        <w:ind w:left="720" w:hanging="720"/>
        <w:contextualSpacing/>
        <w:rPr>
          <w:color w:val="222222"/>
          <w:shd w:val="clear" w:color="auto" w:fill="FFFFFF"/>
        </w:rPr>
      </w:pPr>
    </w:p>
    <w:p w14:paraId="37E91691" w14:textId="32A4AAC9" w:rsidR="00C64D1C" w:rsidRPr="00324403" w:rsidRDefault="005F2AC8" w:rsidP="00931E32">
      <w:pPr>
        <w:ind w:left="720" w:hanging="720"/>
        <w:contextualSpacing/>
        <w:rPr>
          <w:color w:val="222222"/>
          <w:shd w:val="clear" w:color="auto" w:fill="FFFFFF"/>
        </w:rPr>
      </w:pPr>
      <w:r w:rsidRPr="00324403">
        <w:rPr>
          <w:color w:val="222222"/>
          <w:shd w:val="clear" w:color="auto" w:fill="FFFFFF"/>
        </w:rPr>
        <w:t xml:space="preserve">Jolley, </w:t>
      </w:r>
      <w:r w:rsidR="000F55E4">
        <w:rPr>
          <w:color w:val="222222"/>
          <w:shd w:val="clear" w:color="auto" w:fill="FFFFFF"/>
        </w:rPr>
        <w:t xml:space="preserve">G. </w:t>
      </w:r>
      <w:r w:rsidRPr="00324403">
        <w:rPr>
          <w:color w:val="222222"/>
          <w:shd w:val="clear" w:color="auto" w:fill="FFFFFF"/>
        </w:rPr>
        <w:t xml:space="preserve">J. </w:t>
      </w:r>
      <w:r w:rsidR="000F55E4">
        <w:rPr>
          <w:color w:val="222222"/>
          <w:shd w:val="clear" w:color="auto" w:fill="FFFFFF"/>
        </w:rPr>
        <w:t>&amp;</w:t>
      </w:r>
      <w:r w:rsidR="000F55E4" w:rsidRPr="00324403">
        <w:rPr>
          <w:color w:val="222222"/>
          <w:shd w:val="clear" w:color="auto" w:fill="FFFFFF"/>
        </w:rPr>
        <w:t xml:space="preserve"> </w:t>
      </w:r>
      <w:proofErr w:type="spellStart"/>
      <w:r w:rsidRPr="00324403">
        <w:rPr>
          <w:color w:val="222222"/>
          <w:shd w:val="clear" w:color="auto" w:fill="FFFFFF"/>
        </w:rPr>
        <w:t>Pittaway</w:t>
      </w:r>
      <w:proofErr w:type="spellEnd"/>
      <w:r w:rsidRPr="00324403">
        <w:rPr>
          <w:color w:val="222222"/>
          <w:shd w:val="clear" w:color="auto" w:fill="FFFFFF"/>
        </w:rPr>
        <w:t>, L. (2019)</w:t>
      </w:r>
      <w:r w:rsidR="000F55E4">
        <w:rPr>
          <w:color w:val="222222"/>
          <w:shd w:val="clear" w:color="auto" w:fill="FFFFFF"/>
        </w:rPr>
        <w:t>.</w:t>
      </w:r>
      <w:r w:rsidRPr="00324403">
        <w:rPr>
          <w:color w:val="222222"/>
          <w:shd w:val="clear" w:color="auto" w:fill="FFFFFF"/>
        </w:rPr>
        <w:t xml:space="preserve"> Entrepreneurial ecosystems and public policy</w:t>
      </w:r>
      <w:r w:rsidR="000F55E4">
        <w:rPr>
          <w:color w:val="222222"/>
          <w:shd w:val="clear" w:color="auto" w:fill="FFFFFF"/>
        </w:rPr>
        <w:t>.</w:t>
      </w:r>
      <w:r w:rsidRPr="00324403">
        <w:rPr>
          <w:color w:val="222222"/>
          <w:shd w:val="clear" w:color="auto" w:fill="FFFFFF"/>
        </w:rPr>
        <w:t xml:space="preserve"> </w:t>
      </w:r>
      <w:r w:rsidRPr="00931E32">
        <w:rPr>
          <w:i/>
          <w:color w:val="222222"/>
          <w:shd w:val="clear" w:color="auto" w:fill="FFFFFF"/>
        </w:rPr>
        <w:t>Journal of Entrepreneurship and Public Policy, 8</w:t>
      </w:r>
      <w:r w:rsidRPr="00324403">
        <w:rPr>
          <w:color w:val="222222"/>
          <w:shd w:val="clear" w:color="auto" w:fill="FFFFFF"/>
        </w:rPr>
        <w:t>(3)</w:t>
      </w:r>
      <w:r w:rsidR="00FB033C">
        <w:rPr>
          <w:color w:val="222222"/>
          <w:shd w:val="clear" w:color="auto" w:fill="FFFFFF"/>
        </w:rPr>
        <w:t>,</w:t>
      </w:r>
      <w:r w:rsidRPr="00324403">
        <w:rPr>
          <w:color w:val="222222"/>
          <w:shd w:val="clear" w:color="auto" w:fill="FFFFFF"/>
        </w:rPr>
        <w:t xml:space="preserve"> 293</w:t>
      </w:r>
      <w:r w:rsidR="00FB033C">
        <w:rPr>
          <w:color w:val="222222"/>
          <w:shd w:val="clear" w:color="auto" w:fill="FFFFFF"/>
        </w:rPr>
        <w:t>–</w:t>
      </w:r>
      <w:r w:rsidRPr="00324403">
        <w:rPr>
          <w:color w:val="222222"/>
          <w:shd w:val="clear" w:color="auto" w:fill="FFFFFF"/>
        </w:rPr>
        <w:t xml:space="preserve">296. </w:t>
      </w:r>
    </w:p>
    <w:p w14:paraId="13203783" w14:textId="6C2A49FE" w:rsidR="005F2AC8" w:rsidRPr="00324403" w:rsidRDefault="005F2AC8" w:rsidP="00931E32">
      <w:pPr>
        <w:ind w:left="720" w:hanging="720"/>
        <w:contextualSpacing/>
        <w:rPr>
          <w:color w:val="222222"/>
          <w:shd w:val="clear" w:color="auto" w:fill="FFFFFF"/>
        </w:rPr>
      </w:pPr>
    </w:p>
    <w:p w14:paraId="7C8DC648" w14:textId="3C99692E" w:rsidR="006661F8" w:rsidRPr="00324403" w:rsidRDefault="006661F8" w:rsidP="00931E32">
      <w:pPr>
        <w:ind w:left="720" w:hanging="720"/>
        <w:contextualSpacing/>
      </w:pPr>
      <w:r w:rsidRPr="00324403">
        <w:rPr>
          <w:color w:val="222222"/>
          <w:shd w:val="clear" w:color="auto" w:fill="FFFFFF"/>
        </w:rPr>
        <w:t xml:space="preserve">Jolley, G. J., </w:t>
      </w:r>
      <w:proofErr w:type="spellStart"/>
      <w:r w:rsidRPr="00324403">
        <w:rPr>
          <w:color w:val="222222"/>
          <w:shd w:val="clear" w:color="auto" w:fill="FFFFFF"/>
        </w:rPr>
        <w:t>Uzuegbunam</w:t>
      </w:r>
      <w:proofErr w:type="spellEnd"/>
      <w:r w:rsidRPr="00324403">
        <w:rPr>
          <w:color w:val="222222"/>
          <w:shd w:val="clear" w:color="auto" w:fill="FFFFFF"/>
        </w:rPr>
        <w:t xml:space="preserve">, I., &amp; Glazer, J. (2018). </w:t>
      </w:r>
      <w:proofErr w:type="spellStart"/>
      <w:r w:rsidRPr="00324403">
        <w:rPr>
          <w:color w:val="222222"/>
          <w:shd w:val="clear" w:color="auto" w:fill="FFFFFF"/>
        </w:rPr>
        <w:t>TechGROWTH</w:t>
      </w:r>
      <w:proofErr w:type="spellEnd"/>
      <w:r w:rsidRPr="00324403">
        <w:rPr>
          <w:color w:val="222222"/>
          <w:shd w:val="clear" w:color="auto" w:fill="FFFFFF"/>
        </w:rPr>
        <w:t xml:space="preserve"> Ohio: Public </w:t>
      </w:r>
      <w:r w:rsidR="00810A43">
        <w:rPr>
          <w:color w:val="222222"/>
          <w:shd w:val="clear" w:color="auto" w:fill="FFFFFF"/>
        </w:rPr>
        <w:t>v</w:t>
      </w:r>
      <w:r w:rsidR="00810A43" w:rsidRPr="00324403">
        <w:rPr>
          <w:color w:val="222222"/>
          <w:shd w:val="clear" w:color="auto" w:fill="FFFFFF"/>
        </w:rPr>
        <w:t xml:space="preserve">enture </w:t>
      </w:r>
      <w:r w:rsidR="00810A43">
        <w:rPr>
          <w:color w:val="222222"/>
          <w:shd w:val="clear" w:color="auto" w:fill="FFFFFF"/>
        </w:rPr>
        <w:t>c</w:t>
      </w:r>
      <w:r w:rsidR="00810A43" w:rsidRPr="00324403">
        <w:rPr>
          <w:color w:val="222222"/>
          <w:shd w:val="clear" w:color="auto" w:fill="FFFFFF"/>
        </w:rPr>
        <w:t xml:space="preserve">apital </w:t>
      </w:r>
      <w:r w:rsidRPr="00324403">
        <w:rPr>
          <w:color w:val="222222"/>
          <w:shd w:val="clear" w:color="auto" w:fill="FFFFFF"/>
        </w:rPr>
        <w:t xml:space="preserve">and </w:t>
      </w:r>
      <w:r w:rsidR="00810A43">
        <w:rPr>
          <w:color w:val="222222"/>
          <w:shd w:val="clear" w:color="auto" w:fill="FFFFFF"/>
        </w:rPr>
        <w:t>r</w:t>
      </w:r>
      <w:r w:rsidR="00810A43" w:rsidRPr="00324403">
        <w:rPr>
          <w:color w:val="222222"/>
          <w:shd w:val="clear" w:color="auto" w:fill="FFFFFF"/>
        </w:rPr>
        <w:t xml:space="preserve">ural </w:t>
      </w:r>
      <w:r w:rsidR="00810A43">
        <w:rPr>
          <w:color w:val="222222"/>
          <w:shd w:val="clear" w:color="auto" w:fill="FFFFFF"/>
        </w:rPr>
        <w:t>e</w:t>
      </w:r>
      <w:r w:rsidR="00810A43" w:rsidRPr="00324403">
        <w:rPr>
          <w:color w:val="222222"/>
          <w:shd w:val="clear" w:color="auto" w:fill="FFFFFF"/>
        </w:rPr>
        <w:t>ntrepreneurship</w:t>
      </w:r>
      <w:r w:rsidRPr="00324403">
        <w:rPr>
          <w:color w:val="222222"/>
          <w:shd w:val="clear" w:color="auto" w:fill="FFFFFF"/>
        </w:rPr>
        <w:t>. </w:t>
      </w:r>
      <w:r w:rsidRPr="00324403">
        <w:rPr>
          <w:i/>
          <w:iCs/>
          <w:color w:val="222222"/>
          <w:shd w:val="clear" w:color="auto" w:fill="FFFFFF"/>
        </w:rPr>
        <w:t>Journal of Regional Analysis &amp; Policy</w:t>
      </w:r>
      <w:r w:rsidRPr="00324403">
        <w:rPr>
          <w:color w:val="222222"/>
          <w:shd w:val="clear" w:color="auto" w:fill="FFFFFF"/>
        </w:rPr>
        <w:t>, </w:t>
      </w:r>
      <w:r w:rsidRPr="00324403">
        <w:rPr>
          <w:i/>
          <w:iCs/>
          <w:color w:val="222222"/>
          <w:shd w:val="clear" w:color="auto" w:fill="FFFFFF"/>
        </w:rPr>
        <w:t>48</w:t>
      </w:r>
      <w:r w:rsidRPr="00324403">
        <w:rPr>
          <w:color w:val="222222"/>
          <w:shd w:val="clear" w:color="auto" w:fill="FFFFFF"/>
        </w:rPr>
        <w:t>(2), 14</w:t>
      </w:r>
      <w:r w:rsidR="00810A43">
        <w:rPr>
          <w:color w:val="222222"/>
          <w:shd w:val="clear" w:color="auto" w:fill="FFFFFF"/>
        </w:rPr>
        <w:t>–</w:t>
      </w:r>
      <w:r w:rsidRPr="00324403">
        <w:rPr>
          <w:color w:val="222222"/>
          <w:shd w:val="clear" w:color="auto" w:fill="FFFFFF"/>
        </w:rPr>
        <w:t>22.</w:t>
      </w:r>
    </w:p>
    <w:p w14:paraId="2D657782" w14:textId="77777777" w:rsidR="006661F8" w:rsidRDefault="006661F8" w:rsidP="00931E32">
      <w:pPr>
        <w:ind w:left="720" w:hanging="720"/>
        <w:contextualSpacing/>
        <w:rPr>
          <w:color w:val="222222"/>
          <w:shd w:val="clear" w:color="auto" w:fill="FFFFFF"/>
        </w:rPr>
      </w:pPr>
    </w:p>
    <w:p w14:paraId="50A352EE" w14:textId="2AB47359" w:rsidR="00D16AEB" w:rsidRPr="00324403" w:rsidRDefault="00D16AEB" w:rsidP="00931E32">
      <w:pPr>
        <w:ind w:left="720" w:hanging="720"/>
        <w:contextualSpacing/>
        <w:rPr>
          <w:color w:val="222222"/>
          <w:shd w:val="clear" w:color="auto" w:fill="FFFFFF"/>
        </w:rPr>
      </w:pPr>
      <w:r w:rsidRPr="00D16AEB">
        <w:rPr>
          <w:color w:val="222222"/>
          <w:shd w:val="clear" w:color="auto" w:fill="FFFFFF"/>
        </w:rPr>
        <w:lastRenderedPageBreak/>
        <w:t>Jolley, G. J., Khalaf, C., Michaud, G., &amp; Sandler, A. M. (2019). The economic, fiscal, and workforce impacts of coal</w:t>
      </w:r>
      <w:r w:rsidRPr="00D16AEB">
        <w:rPr>
          <w:rFonts w:ascii="Cambria Math" w:hAnsi="Cambria Math" w:cs="Cambria Math"/>
          <w:color w:val="222222"/>
          <w:shd w:val="clear" w:color="auto" w:fill="FFFFFF"/>
        </w:rPr>
        <w:t>‐</w:t>
      </w:r>
      <w:r w:rsidRPr="00D16AEB">
        <w:rPr>
          <w:color w:val="222222"/>
          <w:shd w:val="clear" w:color="auto" w:fill="FFFFFF"/>
        </w:rPr>
        <w:t>fired power plant closures in Appalachian Ohio. </w:t>
      </w:r>
      <w:r w:rsidRPr="00D16AEB">
        <w:rPr>
          <w:i/>
          <w:iCs/>
          <w:color w:val="222222"/>
          <w:shd w:val="clear" w:color="auto" w:fill="FFFFFF"/>
        </w:rPr>
        <w:t>Regional Science Policy &amp; Practice</w:t>
      </w:r>
      <w:r>
        <w:rPr>
          <w:color w:val="222222"/>
          <w:shd w:val="clear" w:color="auto" w:fill="FFFFFF"/>
        </w:rPr>
        <w:t>, 11(2), 403</w:t>
      </w:r>
      <w:r w:rsidR="00810A43">
        <w:rPr>
          <w:color w:val="222222"/>
          <w:shd w:val="clear" w:color="auto" w:fill="FFFFFF"/>
        </w:rPr>
        <w:t>–</w:t>
      </w:r>
      <w:r>
        <w:rPr>
          <w:color w:val="222222"/>
          <w:shd w:val="clear" w:color="auto" w:fill="FFFFFF"/>
        </w:rPr>
        <w:t>422.</w:t>
      </w:r>
    </w:p>
    <w:p w14:paraId="1D79FEA2" w14:textId="77777777" w:rsidR="006661F8" w:rsidRPr="00324403" w:rsidRDefault="006661F8" w:rsidP="00931E32">
      <w:pPr>
        <w:ind w:left="720" w:hanging="720"/>
        <w:contextualSpacing/>
        <w:rPr>
          <w:color w:val="222222"/>
          <w:shd w:val="clear" w:color="auto" w:fill="FFFFFF"/>
        </w:rPr>
      </w:pPr>
    </w:p>
    <w:p w14:paraId="5A9BD27E" w14:textId="1A8A4554" w:rsidR="00A77C4C" w:rsidRPr="00324403" w:rsidRDefault="00A77C4C" w:rsidP="00931E32">
      <w:pPr>
        <w:ind w:left="720" w:hanging="720"/>
        <w:contextualSpacing/>
        <w:rPr>
          <w:i/>
          <w:iCs/>
          <w:color w:val="222222"/>
          <w:shd w:val="clear" w:color="auto" w:fill="FFFFFF"/>
        </w:rPr>
      </w:pPr>
      <w:r w:rsidRPr="00324403">
        <w:rPr>
          <w:color w:val="222222"/>
          <w:shd w:val="clear" w:color="auto" w:fill="FFFFFF"/>
        </w:rPr>
        <w:t xml:space="preserve">Klein, E., &amp; </w:t>
      </w:r>
      <w:proofErr w:type="spellStart"/>
      <w:r w:rsidRPr="00324403">
        <w:rPr>
          <w:color w:val="222222"/>
          <w:shd w:val="clear" w:color="auto" w:fill="FFFFFF"/>
        </w:rPr>
        <w:t>Woodell</w:t>
      </w:r>
      <w:proofErr w:type="spellEnd"/>
      <w:r w:rsidRPr="00324403">
        <w:rPr>
          <w:color w:val="222222"/>
          <w:shd w:val="clear" w:color="auto" w:fill="FFFFFF"/>
        </w:rPr>
        <w:t xml:space="preserve">, J. (2015). </w:t>
      </w:r>
      <w:r w:rsidRPr="00324403">
        <w:rPr>
          <w:i/>
          <w:iCs/>
          <w:color w:val="222222"/>
          <w:shd w:val="clear" w:color="auto" w:fill="FFFFFF"/>
        </w:rPr>
        <w:t xml:space="preserve">Higher </w:t>
      </w:r>
      <w:r w:rsidR="00210398">
        <w:rPr>
          <w:i/>
          <w:iCs/>
          <w:color w:val="222222"/>
          <w:shd w:val="clear" w:color="auto" w:fill="FFFFFF"/>
        </w:rPr>
        <w:t>e</w:t>
      </w:r>
      <w:r w:rsidR="00210398" w:rsidRPr="00324403">
        <w:rPr>
          <w:i/>
          <w:iCs/>
          <w:color w:val="222222"/>
          <w:shd w:val="clear" w:color="auto" w:fill="FFFFFF"/>
        </w:rPr>
        <w:t xml:space="preserve">ducation </w:t>
      </w:r>
      <w:r w:rsidR="00210398">
        <w:rPr>
          <w:i/>
          <w:iCs/>
          <w:color w:val="222222"/>
          <w:shd w:val="clear" w:color="auto" w:fill="FFFFFF"/>
        </w:rPr>
        <w:t>e</w:t>
      </w:r>
      <w:r w:rsidR="00210398" w:rsidRPr="00324403">
        <w:rPr>
          <w:i/>
          <w:iCs/>
          <w:color w:val="222222"/>
          <w:shd w:val="clear" w:color="auto" w:fill="FFFFFF"/>
        </w:rPr>
        <w:t xml:space="preserve">ngagement </w:t>
      </w:r>
      <w:r w:rsidRPr="00324403">
        <w:rPr>
          <w:i/>
          <w:iCs/>
          <w:color w:val="222222"/>
          <w:shd w:val="clear" w:color="auto" w:fill="FFFFFF"/>
        </w:rPr>
        <w:t xml:space="preserve">in </w:t>
      </w:r>
      <w:r w:rsidR="00210398">
        <w:rPr>
          <w:i/>
          <w:iCs/>
          <w:color w:val="222222"/>
          <w:shd w:val="clear" w:color="auto" w:fill="FFFFFF"/>
        </w:rPr>
        <w:t>e</w:t>
      </w:r>
      <w:r w:rsidR="00210398" w:rsidRPr="00324403">
        <w:rPr>
          <w:i/>
          <w:iCs/>
          <w:color w:val="222222"/>
          <w:shd w:val="clear" w:color="auto" w:fill="FFFFFF"/>
        </w:rPr>
        <w:t xml:space="preserve">conomic </w:t>
      </w:r>
      <w:r w:rsidR="00210398">
        <w:rPr>
          <w:i/>
          <w:iCs/>
          <w:color w:val="222222"/>
          <w:shd w:val="clear" w:color="auto" w:fill="FFFFFF"/>
        </w:rPr>
        <w:t>d</w:t>
      </w:r>
      <w:r w:rsidR="00210398" w:rsidRPr="00324403">
        <w:rPr>
          <w:i/>
          <w:iCs/>
          <w:color w:val="222222"/>
          <w:shd w:val="clear" w:color="auto" w:fill="FFFFFF"/>
        </w:rPr>
        <w:t>evelopment</w:t>
      </w:r>
      <w:r w:rsidRPr="00324403">
        <w:rPr>
          <w:i/>
          <w:iCs/>
          <w:color w:val="222222"/>
          <w:shd w:val="clear" w:color="auto" w:fill="FFFFFF"/>
        </w:rPr>
        <w:t xml:space="preserve">: Foundations for </w:t>
      </w:r>
      <w:r w:rsidR="00210398">
        <w:rPr>
          <w:i/>
          <w:iCs/>
          <w:color w:val="222222"/>
          <w:shd w:val="clear" w:color="auto" w:fill="FFFFFF"/>
        </w:rPr>
        <w:t>s</w:t>
      </w:r>
      <w:r w:rsidR="00210398" w:rsidRPr="00324403">
        <w:rPr>
          <w:i/>
          <w:iCs/>
          <w:color w:val="222222"/>
          <w:shd w:val="clear" w:color="auto" w:fill="FFFFFF"/>
        </w:rPr>
        <w:t xml:space="preserve">trategy </w:t>
      </w:r>
      <w:r w:rsidRPr="00324403">
        <w:rPr>
          <w:i/>
          <w:iCs/>
          <w:color w:val="222222"/>
          <w:shd w:val="clear" w:color="auto" w:fill="FFFFFF"/>
        </w:rPr>
        <w:t xml:space="preserve">and </w:t>
      </w:r>
      <w:r w:rsidR="00210398">
        <w:rPr>
          <w:i/>
          <w:iCs/>
          <w:color w:val="222222"/>
          <w:shd w:val="clear" w:color="auto" w:fill="FFFFFF"/>
        </w:rPr>
        <w:t>p</w:t>
      </w:r>
      <w:r w:rsidR="00210398" w:rsidRPr="00324403">
        <w:rPr>
          <w:i/>
          <w:iCs/>
          <w:color w:val="222222"/>
          <w:shd w:val="clear" w:color="auto" w:fill="FFFFFF"/>
        </w:rPr>
        <w:t>ractice</w:t>
      </w:r>
      <w:r w:rsidRPr="00324403">
        <w:rPr>
          <w:i/>
          <w:iCs/>
          <w:color w:val="222222"/>
          <w:shd w:val="clear" w:color="auto" w:fill="FFFFFF"/>
        </w:rPr>
        <w:t xml:space="preserve">. </w:t>
      </w:r>
      <w:r w:rsidRPr="00324403">
        <w:rPr>
          <w:color w:val="222222"/>
          <w:shd w:val="clear" w:color="auto" w:fill="FFFFFF"/>
        </w:rPr>
        <w:t>Association of Public and Land Grant Universities, and University Economic Development Association, Washington, DC and Pittsburgh, PA.</w:t>
      </w:r>
    </w:p>
    <w:p w14:paraId="1AC6A3F9" w14:textId="08ED86F8" w:rsidR="00A77C4C" w:rsidRPr="00324403" w:rsidRDefault="00A77C4C" w:rsidP="00931E32">
      <w:pPr>
        <w:ind w:left="720" w:hanging="720"/>
        <w:contextualSpacing/>
      </w:pPr>
    </w:p>
    <w:p w14:paraId="48F6219D" w14:textId="1D888AB8" w:rsidR="00E40EBB" w:rsidRPr="00324403" w:rsidRDefault="00E40EBB" w:rsidP="00931E32">
      <w:pPr>
        <w:ind w:left="720" w:hanging="720"/>
        <w:contextualSpacing/>
      </w:pPr>
      <w:r w:rsidRPr="00324403">
        <w:rPr>
          <w:color w:val="222222"/>
          <w:shd w:val="clear" w:color="auto" w:fill="FFFFFF"/>
        </w:rPr>
        <w:t xml:space="preserve">Lyons, T. S., Lyons, J. S., &amp; Jolley, G. J. (2019). The </w:t>
      </w:r>
      <w:r w:rsidR="00210398">
        <w:rPr>
          <w:color w:val="222222"/>
          <w:shd w:val="clear" w:color="auto" w:fill="FFFFFF"/>
        </w:rPr>
        <w:t>r</w:t>
      </w:r>
      <w:r w:rsidR="00210398" w:rsidRPr="00324403">
        <w:rPr>
          <w:color w:val="222222"/>
          <w:shd w:val="clear" w:color="auto" w:fill="FFFFFF"/>
        </w:rPr>
        <w:t xml:space="preserve">eadiness </w:t>
      </w:r>
      <w:r w:rsidR="00210398">
        <w:rPr>
          <w:color w:val="222222"/>
          <w:shd w:val="clear" w:color="auto" w:fill="FFFFFF"/>
        </w:rPr>
        <w:t>i</w:t>
      </w:r>
      <w:r w:rsidR="00210398" w:rsidRPr="00324403">
        <w:rPr>
          <w:color w:val="222222"/>
          <w:shd w:val="clear" w:color="auto" w:fill="FFFFFF"/>
        </w:rPr>
        <w:t xml:space="preserve">nventory </w:t>
      </w:r>
      <w:r w:rsidRPr="00324403">
        <w:rPr>
          <w:color w:val="222222"/>
          <w:shd w:val="clear" w:color="auto" w:fill="FFFFFF"/>
        </w:rPr>
        <w:t xml:space="preserve">for </w:t>
      </w:r>
      <w:r w:rsidR="00210398">
        <w:rPr>
          <w:color w:val="222222"/>
          <w:shd w:val="clear" w:color="auto" w:fill="FFFFFF"/>
        </w:rPr>
        <w:t>s</w:t>
      </w:r>
      <w:r w:rsidR="00210398" w:rsidRPr="00324403">
        <w:rPr>
          <w:color w:val="222222"/>
          <w:shd w:val="clear" w:color="auto" w:fill="FFFFFF"/>
        </w:rPr>
        <w:t xml:space="preserve">uccessful </w:t>
      </w:r>
      <w:r w:rsidR="00210398">
        <w:rPr>
          <w:color w:val="222222"/>
          <w:shd w:val="clear" w:color="auto" w:fill="FFFFFF"/>
        </w:rPr>
        <w:t>e</w:t>
      </w:r>
      <w:r w:rsidR="00210398" w:rsidRPr="00324403">
        <w:rPr>
          <w:color w:val="222222"/>
          <w:shd w:val="clear" w:color="auto" w:fill="FFFFFF"/>
        </w:rPr>
        <w:t xml:space="preserve">ntrepreneurship </w:t>
      </w:r>
      <w:r w:rsidRPr="00324403">
        <w:rPr>
          <w:color w:val="222222"/>
          <w:shd w:val="clear" w:color="auto" w:fill="FFFFFF"/>
        </w:rPr>
        <w:t>(RISE). </w:t>
      </w:r>
      <w:r w:rsidRPr="00324403">
        <w:rPr>
          <w:i/>
          <w:iCs/>
          <w:color w:val="222222"/>
          <w:shd w:val="clear" w:color="auto" w:fill="FFFFFF"/>
        </w:rPr>
        <w:t>Economic Development in Higher Education</w:t>
      </w:r>
      <w:r w:rsidRPr="00324403">
        <w:rPr>
          <w:color w:val="222222"/>
          <w:shd w:val="clear" w:color="auto" w:fill="FFFFFF"/>
        </w:rPr>
        <w:t>, </w:t>
      </w:r>
      <w:r w:rsidRPr="00324403">
        <w:rPr>
          <w:i/>
          <w:iCs/>
          <w:color w:val="222222"/>
          <w:shd w:val="clear" w:color="auto" w:fill="FFFFFF"/>
        </w:rPr>
        <w:t>2</w:t>
      </w:r>
      <w:r w:rsidR="00210398">
        <w:rPr>
          <w:color w:val="222222"/>
          <w:shd w:val="clear" w:color="auto" w:fill="FFFFFF"/>
        </w:rPr>
        <w:t>,</w:t>
      </w:r>
      <w:r w:rsidRPr="00324403">
        <w:rPr>
          <w:color w:val="222222"/>
          <w:shd w:val="clear" w:color="auto" w:fill="FFFFFF"/>
        </w:rPr>
        <w:t xml:space="preserve"> 1</w:t>
      </w:r>
      <w:r w:rsidR="00210398">
        <w:rPr>
          <w:color w:val="222222"/>
          <w:shd w:val="clear" w:color="auto" w:fill="FFFFFF"/>
        </w:rPr>
        <w:t>–</w:t>
      </w:r>
      <w:r w:rsidRPr="00324403">
        <w:rPr>
          <w:color w:val="222222"/>
          <w:shd w:val="clear" w:color="auto" w:fill="FFFFFF"/>
        </w:rPr>
        <w:t>8.</w:t>
      </w:r>
    </w:p>
    <w:p w14:paraId="1F0F9B19" w14:textId="7E436C54" w:rsidR="00E40EBB" w:rsidRPr="00324403" w:rsidRDefault="00E40EBB" w:rsidP="00931E32">
      <w:pPr>
        <w:ind w:left="720" w:hanging="720"/>
        <w:contextualSpacing/>
      </w:pPr>
    </w:p>
    <w:p w14:paraId="0F7A77B6" w14:textId="54D92C4A" w:rsidR="009E06FE" w:rsidRPr="00324403" w:rsidRDefault="009E06FE" w:rsidP="00931E32">
      <w:pPr>
        <w:ind w:left="720" w:hanging="720"/>
        <w:contextualSpacing/>
      </w:pPr>
      <w:r w:rsidRPr="00324403">
        <w:rPr>
          <w:color w:val="222222"/>
          <w:shd w:val="clear" w:color="auto" w:fill="FFFFFF"/>
        </w:rPr>
        <w:t xml:space="preserve">Lyons, T. S., Miller, S. R., &amp; Mann, J. T. (2018). A </w:t>
      </w:r>
      <w:r w:rsidR="008762CF">
        <w:rPr>
          <w:color w:val="222222"/>
          <w:shd w:val="clear" w:color="auto" w:fill="FFFFFF"/>
        </w:rPr>
        <w:t>n</w:t>
      </w:r>
      <w:r w:rsidR="008762CF" w:rsidRPr="00324403">
        <w:rPr>
          <w:color w:val="222222"/>
          <w:shd w:val="clear" w:color="auto" w:fill="FFFFFF"/>
        </w:rPr>
        <w:t xml:space="preserve">ew </w:t>
      </w:r>
      <w:r w:rsidR="008762CF">
        <w:rPr>
          <w:color w:val="222222"/>
          <w:shd w:val="clear" w:color="auto" w:fill="FFFFFF"/>
        </w:rPr>
        <w:t>r</w:t>
      </w:r>
      <w:r w:rsidR="008762CF" w:rsidRPr="00324403">
        <w:rPr>
          <w:color w:val="222222"/>
          <w:shd w:val="clear" w:color="auto" w:fill="FFFFFF"/>
        </w:rPr>
        <w:t xml:space="preserve">ole </w:t>
      </w:r>
      <w:r w:rsidRPr="00324403">
        <w:rPr>
          <w:color w:val="222222"/>
          <w:shd w:val="clear" w:color="auto" w:fill="FFFFFF"/>
        </w:rPr>
        <w:t xml:space="preserve">for </w:t>
      </w:r>
      <w:r w:rsidR="008762CF">
        <w:rPr>
          <w:color w:val="222222"/>
          <w:shd w:val="clear" w:color="auto" w:fill="FFFFFF"/>
        </w:rPr>
        <w:t>l</w:t>
      </w:r>
      <w:r w:rsidR="008762CF" w:rsidRPr="00324403">
        <w:rPr>
          <w:color w:val="222222"/>
          <w:shd w:val="clear" w:color="auto" w:fill="FFFFFF"/>
        </w:rPr>
        <w:t xml:space="preserve">and </w:t>
      </w:r>
      <w:r w:rsidR="008762CF">
        <w:rPr>
          <w:color w:val="222222"/>
          <w:shd w:val="clear" w:color="auto" w:fill="FFFFFF"/>
        </w:rPr>
        <w:t>g</w:t>
      </w:r>
      <w:r w:rsidR="008762CF" w:rsidRPr="00324403">
        <w:rPr>
          <w:color w:val="222222"/>
          <w:shd w:val="clear" w:color="auto" w:fill="FFFFFF"/>
        </w:rPr>
        <w:t xml:space="preserve">rant </w:t>
      </w:r>
      <w:r w:rsidR="008762CF">
        <w:rPr>
          <w:color w:val="222222"/>
          <w:shd w:val="clear" w:color="auto" w:fill="FFFFFF"/>
        </w:rPr>
        <w:t>u</w:t>
      </w:r>
      <w:r w:rsidR="008762CF" w:rsidRPr="00324403">
        <w:rPr>
          <w:color w:val="222222"/>
          <w:shd w:val="clear" w:color="auto" w:fill="FFFFFF"/>
        </w:rPr>
        <w:t xml:space="preserve">niversities </w:t>
      </w:r>
      <w:r w:rsidRPr="00324403">
        <w:rPr>
          <w:color w:val="222222"/>
          <w:shd w:val="clear" w:color="auto" w:fill="FFFFFF"/>
        </w:rPr>
        <w:t xml:space="preserve">in the </w:t>
      </w:r>
      <w:r w:rsidR="008762CF">
        <w:rPr>
          <w:color w:val="222222"/>
          <w:shd w:val="clear" w:color="auto" w:fill="FFFFFF"/>
        </w:rPr>
        <w:t>r</w:t>
      </w:r>
      <w:r w:rsidR="008762CF" w:rsidRPr="00324403">
        <w:rPr>
          <w:color w:val="222222"/>
          <w:shd w:val="clear" w:color="auto" w:fill="FFFFFF"/>
        </w:rPr>
        <w:t xml:space="preserve">ural </w:t>
      </w:r>
      <w:r w:rsidR="008762CF">
        <w:rPr>
          <w:color w:val="222222"/>
          <w:shd w:val="clear" w:color="auto" w:fill="FFFFFF"/>
        </w:rPr>
        <w:t>i</w:t>
      </w:r>
      <w:r w:rsidR="008762CF" w:rsidRPr="00324403">
        <w:rPr>
          <w:color w:val="222222"/>
          <w:shd w:val="clear" w:color="auto" w:fill="FFFFFF"/>
        </w:rPr>
        <w:t xml:space="preserve">nnovation </w:t>
      </w:r>
      <w:r w:rsidR="008762CF">
        <w:rPr>
          <w:color w:val="222222"/>
          <w:shd w:val="clear" w:color="auto" w:fill="FFFFFF"/>
        </w:rPr>
        <w:t>e</w:t>
      </w:r>
      <w:r w:rsidR="008762CF" w:rsidRPr="00324403">
        <w:rPr>
          <w:color w:val="222222"/>
          <w:shd w:val="clear" w:color="auto" w:fill="FFFFFF"/>
        </w:rPr>
        <w:t>cosystem</w:t>
      </w:r>
      <w:r w:rsidRPr="00324403">
        <w:rPr>
          <w:color w:val="222222"/>
          <w:shd w:val="clear" w:color="auto" w:fill="FFFFFF"/>
        </w:rPr>
        <w:t>? </w:t>
      </w:r>
      <w:r w:rsidRPr="00324403">
        <w:rPr>
          <w:i/>
          <w:iCs/>
          <w:color w:val="222222"/>
          <w:shd w:val="clear" w:color="auto" w:fill="FFFFFF"/>
        </w:rPr>
        <w:t>Journal of Regional Analysis &amp; Policy</w:t>
      </w:r>
      <w:r w:rsidRPr="00324403">
        <w:rPr>
          <w:color w:val="222222"/>
          <w:shd w:val="clear" w:color="auto" w:fill="FFFFFF"/>
        </w:rPr>
        <w:t>, </w:t>
      </w:r>
      <w:r w:rsidRPr="00324403">
        <w:rPr>
          <w:i/>
          <w:iCs/>
          <w:color w:val="222222"/>
          <w:shd w:val="clear" w:color="auto" w:fill="FFFFFF"/>
        </w:rPr>
        <w:t>48</w:t>
      </w:r>
      <w:r w:rsidRPr="00324403">
        <w:rPr>
          <w:color w:val="222222"/>
          <w:shd w:val="clear" w:color="auto" w:fill="FFFFFF"/>
        </w:rPr>
        <w:t>(2), 32</w:t>
      </w:r>
      <w:r w:rsidR="008762CF">
        <w:rPr>
          <w:color w:val="222222"/>
          <w:shd w:val="clear" w:color="auto" w:fill="FFFFFF"/>
        </w:rPr>
        <w:t>–</w:t>
      </w:r>
      <w:r w:rsidRPr="00324403">
        <w:rPr>
          <w:color w:val="222222"/>
          <w:shd w:val="clear" w:color="auto" w:fill="FFFFFF"/>
        </w:rPr>
        <w:t>47.</w:t>
      </w:r>
    </w:p>
    <w:p w14:paraId="7B9FDEEE" w14:textId="3F383996" w:rsidR="009E06FE" w:rsidRPr="00324403" w:rsidRDefault="009E06FE" w:rsidP="00931E32">
      <w:pPr>
        <w:ind w:left="720" w:hanging="720"/>
        <w:contextualSpacing/>
      </w:pPr>
    </w:p>
    <w:p w14:paraId="17F356C7" w14:textId="4D30C2A0" w:rsidR="00CE2551" w:rsidRPr="00324403" w:rsidRDefault="00CE2551" w:rsidP="00931E32">
      <w:pPr>
        <w:ind w:left="720" w:hanging="720"/>
        <w:contextualSpacing/>
      </w:pPr>
      <w:r w:rsidRPr="00324403">
        <w:rPr>
          <w:color w:val="222222"/>
          <w:shd w:val="clear" w:color="auto" w:fill="FFFFFF"/>
        </w:rPr>
        <w:t xml:space="preserve">Morrison, E., Barrett, J. D., &amp; Fadden, J. B. (2019). Shoals </w:t>
      </w:r>
      <w:r w:rsidR="008762CF">
        <w:rPr>
          <w:color w:val="222222"/>
          <w:shd w:val="clear" w:color="auto" w:fill="FFFFFF"/>
        </w:rPr>
        <w:t>s</w:t>
      </w:r>
      <w:r w:rsidR="008762CF" w:rsidRPr="00324403">
        <w:rPr>
          <w:color w:val="222222"/>
          <w:shd w:val="clear" w:color="auto" w:fill="FFFFFF"/>
        </w:rPr>
        <w:t xml:space="preserve">hift </w:t>
      </w:r>
      <w:r w:rsidR="008762CF">
        <w:rPr>
          <w:color w:val="222222"/>
          <w:shd w:val="clear" w:color="auto" w:fill="FFFFFF"/>
        </w:rPr>
        <w:t>p</w:t>
      </w:r>
      <w:r w:rsidR="008762CF" w:rsidRPr="00324403">
        <w:rPr>
          <w:color w:val="222222"/>
          <w:shd w:val="clear" w:color="auto" w:fill="FFFFFF"/>
        </w:rPr>
        <w:t>roject</w:t>
      </w:r>
      <w:r w:rsidRPr="00324403">
        <w:rPr>
          <w:color w:val="222222"/>
          <w:shd w:val="clear" w:color="auto" w:fill="FFFFFF"/>
        </w:rPr>
        <w:t xml:space="preserve">: </w:t>
      </w:r>
      <w:r w:rsidR="008762CF">
        <w:rPr>
          <w:color w:val="222222"/>
          <w:shd w:val="clear" w:color="auto" w:fill="FFFFFF"/>
        </w:rPr>
        <w:t>A</w:t>
      </w:r>
      <w:r w:rsidR="008762CF" w:rsidRPr="00324403">
        <w:rPr>
          <w:color w:val="222222"/>
          <w:shd w:val="clear" w:color="auto" w:fill="FFFFFF"/>
        </w:rPr>
        <w:t xml:space="preserve">n </w:t>
      </w:r>
      <w:r w:rsidRPr="00324403">
        <w:rPr>
          <w:color w:val="222222"/>
          <w:shd w:val="clear" w:color="auto" w:fill="FFFFFF"/>
        </w:rPr>
        <w:t>ecosystem transformation success story. </w:t>
      </w:r>
      <w:r w:rsidRPr="00324403">
        <w:rPr>
          <w:i/>
          <w:iCs/>
          <w:color w:val="222222"/>
          <w:shd w:val="clear" w:color="auto" w:fill="FFFFFF"/>
        </w:rPr>
        <w:t>Journal of Entrepreneurship and Public Policy</w:t>
      </w:r>
      <w:r w:rsidRPr="00324403">
        <w:rPr>
          <w:color w:val="222222"/>
          <w:shd w:val="clear" w:color="auto" w:fill="FFFFFF"/>
        </w:rPr>
        <w:t>.</w:t>
      </w:r>
      <w:r w:rsidR="008762CF">
        <w:rPr>
          <w:color w:val="222222"/>
          <w:shd w:val="clear" w:color="auto" w:fill="FFFFFF"/>
        </w:rPr>
        <w:t xml:space="preserve"> 8(3), 339–358.</w:t>
      </w:r>
    </w:p>
    <w:p w14:paraId="7D1651D1" w14:textId="04E514B8" w:rsidR="00CE2551" w:rsidRPr="00324403" w:rsidRDefault="00CE2551" w:rsidP="00931E32">
      <w:pPr>
        <w:ind w:left="720" w:hanging="720"/>
        <w:contextualSpacing/>
      </w:pPr>
    </w:p>
    <w:p w14:paraId="1234C178" w14:textId="499D14ED" w:rsidR="005F2AC8" w:rsidRPr="00324403" w:rsidRDefault="005F2AC8" w:rsidP="00931E32">
      <w:pPr>
        <w:ind w:left="720" w:hanging="720"/>
        <w:contextualSpacing/>
      </w:pPr>
      <w:r w:rsidRPr="00324403">
        <w:rPr>
          <w:color w:val="222222"/>
          <w:shd w:val="clear" w:color="auto" w:fill="FFFFFF"/>
        </w:rPr>
        <w:t xml:space="preserve">O’Brien, E., Cooney, T. M., &amp; </w:t>
      </w:r>
      <w:proofErr w:type="spellStart"/>
      <w:r w:rsidRPr="00324403">
        <w:rPr>
          <w:color w:val="222222"/>
          <w:shd w:val="clear" w:color="auto" w:fill="FFFFFF"/>
        </w:rPr>
        <w:t>Blenker</w:t>
      </w:r>
      <w:proofErr w:type="spellEnd"/>
      <w:r w:rsidRPr="00324403">
        <w:rPr>
          <w:color w:val="222222"/>
          <w:shd w:val="clear" w:color="auto" w:fill="FFFFFF"/>
        </w:rPr>
        <w:t>, P. (2019). Expanding university entrepreneurial ecosystems to under-represented communities. </w:t>
      </w:r>
      <w:r w:rsidRPr="00324403">
        <w:rPr>
          <w:i/>
          <w:iCs/>
          <w:color w:val="222222"/>
          <w:shd w:val="clear" w:color="auto" w:fill="FFFFFF"/>
        </w:rPr>
        <w:t>Journal of Entrepreneurship and Public Policy</w:t>
      </w:r>
      <w:r w:rsidRPr="00324403">
        <w:rPr>
          <w:color w:val="222222"/>
          <w:shd w:val="clear" w:color="auto" w:fill="FFFFFF"/>
        </w:rPr>
        <w:t xml:space="preserve">. </w:t>
      </w:r>
      <w:r w:rsidRPr="00C64D1C">
        <w:rPr>
          <w:color w:val="222222"/>
          <w:shd w:val="clear" w:color="auto" w:fill="FFFFFF"/>
        </w:rPr>
        <w:t>8</w:t>
      </w:r>
      <w:r w:rsidRPr="00324403">
        <w:rPr>
          <w:color w:val="222222"/>
          <w:shd w:val="clear" w:color="auto" w:fill="FFFFFF"/>
        </w:rPr>
        <w:t>(3)</w:t>
      </w:r>
      <w:r w:rsidR="008762CF">
        <w:rPr>
          <w:color w:val="222222"/>
          <w:shd w:val="clear" w:color="auto" w:fill="FFFFFF"/>
        </w:rPr>
        <w:t>,</w:t>
      </w:r>
      <w:r w:rsidRPr="00324403">
        <w:rPr>
          <w:color w:val="222222"/>
          <w:shd w:val="clear" w:color="auto" w:fill="FFFFFF"/>
        </w:rPr>
        <w:t xml:space="preserve"> 384</w:t>
      </w:r>
      <w:r w:rsidR="008762CF">
        <w:rPr>
          <w:color w:val="222222"/>
          <w:shd w:val="clear" w:color="auto" w:fill="FFFFFF"/>
        </w:rPr>
        <w:t>–</w:t>
      </w:r>
      <w:r w:rsidRPr="00324403">
        <w:rPr>
          <w:color w:val="222222"/>
          <w:shd w:val="clear" w:color="auto" w:fill="FFFFFF"/>
        </w:rPr>
        <w:t>407.</w:t>
      </w:r>
    </w:p>
    <w:p w14:paraId="6450F337" w14:textId="77777777" w:rsidR="00D9640E" w:rsidRDefault="00D9640E" w:rsidP="00931E32">
      <w:pPr>
        <w:ind w:left="720" w:hanging="720"/>
        <w:contextualSpacing/>
      </w:pPr>
    </w:p>
    <w:p w14:paraId="63588573" w14:textId="19F843E2" w:rsidR="005F2AC8" w:rsidRPr="00324403" w:rsidRDefault="009E5536" w:rsidP="00931E32">
      <w:pPr>
        <w:ind w:left="720" w:hanging="720"/>
        <w:contextualSpacing/>
      </w:pPr>
      <w:r>
        <w:t xml:space="preserve">O’Mara, M. P. (2012). </w:t>
      </w:r>
      <w:r w:rsidRPr="009E5536">
        <w:t xml:space="preserve">Beyond town and gown: </w:t>
      </w:r>
      <w:r>
        <w:t>U</w:t>
      </w:r>
      <w:r w:rsidRPr="009E5536">
        <w:t>niversity economic engagement and the legacy of the urban crisis</w:t>
      </w:r>
      <w:r>
        <w:t xml:space="preserve">. </w:t>
      </w:r>
      <w:r w:rsidRPr="00931E32">
        <w:rPr>
          <w:i/>
        </w:rPr>
        <w:t>The Journal of Technology Transfer, 37</w:t>
      </w:r>
      <w:r>
        <w:t>(2), 234–250.</w:t>
      </w:r>
    </w:p>
    <w:p w14:paraId="1876989C" w14:textId="77777777" w:rsidR="009E5536" w:rsidRDefault="009E5536" w:rsidP="00931E32">
      <w:pPr>
        <w:ind w:left="720" w:hanging="720"/>
        <w:contextualSpacing/>
        <w:rPr>
          <w:color w:val="222222"/>
          <w:shd w:val="clear" w:color="auto" w:fill="FFFFFF"/>
        </w:rPr>
      </w:pPr>
    </w:p>
    <w:p w14:paraId="31DE9E1D" w14:textId="2F4E7B0E" w:rsidR="00CE2551" w:rsidRPr="00324403" w:rsidRDefault="00CE2551" w:rsidP="00931E32">
      <w:pPr>
        <w:ind w:left="720" w:hanging="720"/>
        <w:contextualSpacing/>
        <w:rPr>
          <w:color w:val="222222"/>
          <w:shd w:val="clear" w:color="auto" w:fill="FFFFFF"/>
        </w:rPr>
      </w:pPr>
      <w:proofErr w:type="spellStart"/>
      <w:r w:rsidRPr="00324403">
        <w:rPr>
          <w:color w:val="222222"/>
          <w:shd w:val="clear" w:color="auto" w:fill="FFFFFF"/>
        </w:rPr>
        <w:t>Talebzadehhosseini</w:t>
      </w:r>
      <w:proofErr w:type="spellEnd"/>
      <w:r w:rsidRPr="00324403">
        <w:rPr>
          <w:color w:val="222222"/>
          <w:shd w:val="clear" w:color="auto" w:fill="FFFFFF"/>
        </w:rPr>
        <w:t xml:space="preserve">, S., Garibay, I., </w:t>
      </w:r>
      <w:proofErr w:type="spellStart"/>
      <w:r w:rsidRPr="00324403">
        <w:rPr>
          <w:color w:val="222222"/>
          <w:shd w:val="clear" w:color="auto" w:fill="FFFFFF"/>
        </w:rPr>
        <w:t>Keathley</w:t>
      </w:r>
      <w:proofErr w:type="spellEnd"/>
      <w:r w:rsidRPr="00324403">
        <w:rPr>
          <w:color w:val="222222"/>
          <w:shd w:val="clear" w:color="auto" w:fill="FFFFFF"/>
        </w:rPr>
        <w:t>-Herring, H., Al-</w:t>
      </w:r>
      <w:proofErr w:type="spellStart"/>
      <w:r w:rsidRPr="00324403">
        <w:rPr>
          <w:color w:val="222222"/>
          <w:shd w:val="clear" w:color="auto" w:fill="FFFFFF"/>
        </w:rPr>
        <w:t>Rawahi</w:t>
      </w:r>
      <w:proofErr w:type="spellEnd"/>
      <w:r w:rsidRPr="00324403">
        <w:rPr>
          <w:color w:val="222222"/>
          <w:shd w:val="clear" w:color="auto" w:fill="FFFFFF"/>
        </w:rPr>
        <w:t xml:space="preserve">, Z. R. S., Garibay, O. O., &amp; </w:t>
      </w:r>
      <w:proofErr w:type="spellStart"/>
      <w:r w:rsidRPr="00324403">
        <w:rPr>
          <w:color w:val="222222"/>
          <w:shd w:val="clear" w:color="auto" w:fill="FFFFFF"/>
        </w:rPr>
        <w:t>Woodell</w:t>
      </w:r>
      <w:proofErr w:type="spellEnd"/>
      <w:r w:rsidRPr="00324403">
        <w:rPr>
          <w:color w:val="222222"/>
          <w:shd w:val="clear" w:color="auto" w:fill="FFFFFF"/>
        </w:rPr>
        <w:t xml:space="preserve">, J. K. (2019). Strategies to enhance university economic engagement: </w:t>
      </w:r>
      <w:r w:rsidR="00853847">
        <w:rPr>
          <w:color w:val="222222"/>
          <w:shd w:val="clear" w:color="auto" w:fill="FFFFFF"/>
        </w:rPr>
        <w:t>E</w:t>
      </w:r>
      <w:r w:rsidR="00853847" w:rsidRPr="00324403">
        <w:rPr>
          <w:color w:val="222222"/>
          <w:shd w:val="clear" w:color="auto" w:fill="FFFFFF"/>
        </w:rPr>
        <w:t xml:space="preserve">vidence </w:t>
      </w:r>
      <w:r w:rsidRPr="00324403">
        <w:rPr>
          <w:color w:val="222222"/>
          <w:shd w:val="clear" w:color="auto" w:fill="FFFFFF"/>
        </w:rPr>
        <w:t>from US universities. </w:t>
      </w:r>
      <w:r w:rsidRPr="00324403">
        <w:rPr>
          <w:i/>
          <w:iCs/>
          <w:color w:val="222222"/>
          <w:shd w:val="clear" w:color="auto" w:fill="FFFFFF"/>
        </w:rPr>
        <w:t>Studies in Higher Education</w:t>
      </w:r>
      <w:r w:rsidRPr="00324403">
        <w:rPr>
          <w:color w:val="222222"/>
          <w:shd w:val="clear" w:color="auto" w:fill="FFFFFF"/>
        </w:rPr>
        <w:t>, 1</w:t>
      </w:r>
      <w:r w:rsidR="00853847">
        <w:rPr>
          <w:color w:val="222222"/>
          <w:shd w:val="clear" w:color="auto" w:fill="FFFFFF"/>
        </w:rPr>
        <w:t>–</w:t>
      </w:r>
      <w:r w:rsidRPr="00324403">
        <w:rPr>
          <w:color w:val="222222"/>
          <w:shd w:val="clear" w:color="auto" w:fill="FFFFFF"/>
        </w:rPr>
        <w:t>20.</w:t>
      </w:r>
    </w:p>
    <w:p w14:paraId="231AD12B" w14:textId="56D72667" w:rsidR="00F72111" w:rsidRDefault="00F72111" w:rsidP="00931E32">
      <w:pPr>
        <w:ind w:left="720" w:hanging="720"/>
        <w:contextualSpacing/>
        <w:rPr>
          <w:color w:val="222222"/>
          <w:shd w:val="clear" w:color="auto" w:fill="FFFFFF"/>
        </w:rPr>
      </w:pPr>
    </w:p>
    <w:p w14:paraId="2D7B3BD0" w14:textId="47271439" w:rsidR="00C01A31" w:rsidRDefault="00C01A31" w:rsidP="00931E32">
      <w:pPr>
        <w:ind w:left="720" w:hanging="720"/>
        <w:contextualSpacing/>
        <w:rPr>
          <w:color w:val="222222"/>
          <w:shd w:val="clear" w:color="auto" w:fill="FFFFFF"/>
        </w:rPr>
      </w:pPr>
      <w:proofErr w:type="spellStart"/>
      <w:r>
        <w:rPr>
          <w:color w:val="222222"/>
          <w:shd w:val="clear" w:color="auto" w:fill="FFFFFF"/>
        </w:rPr>
        <w:t>TechGROWTH</w:t>
      </w:r>
      <w:proofErr w:type="spellEnd"/>
      <w:r>
        <w:rPr>
          <w:color w:val="222222"/>
          <w:shd w:val="clear" w:color="auto" w:fill="FFFFFF"/>
        </w:rPr>
        <w:t xml:space="preserve"> Ohio. (2019). </w:t>
      </w:r>
      <w:r w:rsidR="00853847" w:rsidRPr="00931E32">
        <w:rPr>
          <w:i/>
          <w:color w:val="222222"/>
          <w:shd w:val="clear" w:color="auto" w:fill="FFFFFF"/>
        </w:rPr>
        <w:t>Creating impact, building dreams</w:t>
      </w:r>
      <w:r w:rsidR="00853847">
        <w:rPr>
          <w:color w:val="222222"/>
          <w:shd w:val="clear" w:color="auto" w:fill="FFFFFF"/>
        </w:rPr>
        <w:t xml:space="preserve">. Retrieved </w:t>
      </w:r>
      <w:r>
        <w:rPr>
          <w:color w:val="222222"/>
          <w:shd w:val="clear" w:color="auto" w:fill="FFFFFF"/>
        </w:rPr>
        <w:t>November 10, 2019</w:t>
      </w:r>
      <w:r w:rsidR="00853847">
        <w:rPr>
          <w:color w:val="222222"/>
          <w:shd w:val="clear" w:color="auto" w:fill="FFFFFF"/>
        </w:rPr>
        <w:t xml:space="preserve"> from</w:t>
      </w:r>
      <w:r>
        <w:rPr>
          <w:color w:val="222222"/>
          <w:shd w:val="clear" w:color="auto" w:fill="FFFFFF"/>
        </w:rPr>
        <w:t xml:space="preserve"> </w:t>
      </w:r>
      <w:r w:rsidR="00853847" w:rsidRPr="00931E32">
        <w:t>http://www.techgrowthohio.com/about/</w:t>
      </w:r>
    </w:p>
    <w:p w14:paraId="6BB274EC" w14:textId="77777777" w:rsidR="00C01A31" w:rsidRPr="00324403" w:rsidRDefault="00C01A31" w:rsidP="00931E32">
      <w:pPr>
        <w:ind w:left="720" w:hanging="720"/>
        <w:contextualSpacing/>
        <w:rPr>
          <w:color w:val="222222"/>
          <w:shd w:val="clear" w:color="auto" w:fill="FFFFFF"/>
        </w:rPr>
      </w:pPr>
    </w:p>
    <w:p w14:paraId="3C9A3DE5" w14:textId="4A1722EA" w:rsidR="00F72111" w:rsidRPr="00324403" w:rsidRDefault="00F72111" w:rsidP="00931E32">
      <w:pPr>
        <w:ind w:left="720" w:hanging="720"/>
        <w:contextualSpacing/>
      </w:pPr>
      <w:r w:rsidRPr="00324403">
        <w:rPr>
          <w:color w:val="222222"/>
          <w:shd w:val="clear" w:color="auto" w:fill="FFFFFF"/>
        </w:rPr>
        <w:t>University Economic Development Association (UEDA) (2019).</w:t>
      </w:r>
      <w:r w:rsidRPr="00931E32">
        <w:rPr>
          <w:i/>
          <w:color w:val="222222"/>
          <w:shd w:val="clear" w:color="auto" w:fill="FFFFFF"/>
        </w:rPr>
        <w:t xml:space="preserve"> </w:t>
      </w:r>
      <w:r w:rsidR="00853847" w:rsidRPr="00931E32">
        <w:rPr>
          <w:i/>
          <w:color w:val="222222"/>
          <w:shd w:val="clear" w:color="auto" w:fill="FFFFFF"/>
        </w:rPr>
        <w:t>IEP universities</w:t>
      </w:r>
      <w:r w:rsidR="00853847">
        <w:rPr>
          <w:color w:val="222222"/>
          <w:shd w:val="clear" w:color="auto" w:fill="FFFFFF"/>
        </w:rPr>
        <w:t xml:space="preserve">. Retrieved </w:t>
      </w:r>
      <w:r w:rsidRPr="00324403">
        <w:rPr>
          <w:color w:val="222222"/>
          <w:shd w:val="clear" w:color="auto" w:fill="FFFFFF"/>
        </w:rPr>
        <w:t>November 10, 2019</w:t>
      </w:r>
      <w:r w:rsidR="00853847">
        <w:rPr>
          <w:color w:val="222222"/>
          <w:shd w:val="clear" w:color="auto" w:fill="FFFFFF"/>
        </w:rPr>
        <w:t xml:space="preserve"> from</w:t>
      </w:r>
      <w:r w:rsidRPr="00324403">
        <w:rPr>
          <w:color w:val="222222"/>
          <w:shd w:val="clear" w:color="auto" w:fill="FFFFFF"/>
        </w:rPr>
        <w:t xml:space="preserve"> </w:t>
      </w:r>
      <w:r w:rsidR="00853847" w:rsidRPr="00931E32">
        <w:t>https://universityeda.org/knowledge-network/iep-universities</w:t>
      </w:r>
    </w:p>
    <w:p w14:paraId="16E917B6" w14:textId="04454559" w:rsidR="00F72111" w:rsidRPr="00324403" w:rsidRDefault="00F72111" w:rsidP="00931E32">
      <w:pPr>
        <w:ind w:left="720" w:hanging="720"/>
        <w:contextualSpacing/>
      </w:pPr>
    </w:p>
    <w:p w14:paraId="37921493" w14:textId="16B9B7E8" w:rsidR="00F26C95" w:rsidRPr="00F26C95" w:rsidRDefault="00F26C95" w:rsidP="00931E32">
      <w:pPr>
        <w:ind w:left="720" w:hanging="720"/>
        <w:contextualSpacing/>
      </w:pPr>
      <w:r w:rsidRPr="00F26C95">
        <w:t xml:space="preserve">Voinovich School of Leadership and Public Affairs. (2019). </w:t>
      </w:r>
      <w:r w:rsidR="00853847" w:rsidRPr="00931E32">
        <w:rPr>
          <w:i/>
        </w:rPr>
        <w:t>Welcome to the Voinovich School</w:t>
      </w:r>
      <w:r w:rsidR="00853847">
        <w:t xml:space="preserve">. Retrieved </w:t>
      </w:r>
      <w:r w:rsidRPr="00F26C95">
        <w:t>November 10, 2019</w:t>
      </w:r>
      <w:r w:rsidR="00853847">
        <w:t xml:space="preserve"> from</w:t>
      </w:r>
      <w:r w:rsidRPr="00F26C95">
        <w:t xml:space="preserve"> </w:t>
      </w:r>
      <w:r w:rsidR="00853847" w:rsidRPr="00931E32">
        <w:t>https://www.ohio.edu/voinovichschool/</w:t>
      </w:r>
    </w:p>
    <w:p w14:paraId="3AAB011E" w14:textId="60A36EE9" w:rsidR="00A77C4C" w:rsidRDefault="00A77C4C" w:rsidP="00931E32">
      <w:pPr>
        <w:ind w:left="720" w:hanging="720"/>
        <w:contextualSpacing/>
        <w:rPr>
          <w:b/>
          <w:bCs/>
        </w:rPr>
      </w:pPr>
    </w:p>
    <w:p w14:paraId="78E2C545" w14:textId="400A6F2B" w:rsidR="0018549B" w:rsidRPr="00931E32" w:rsidRDefault="0018549B" w:rsidP="00931E32">
      <w:pPr>
        <w:ind w:left="720" w:hanging="720"/>
        <w:contextualSpacing/>
        <w:rPr>
          <w:bCs/>
        </w:rPr>
      </w:pPr>
      <w:r>
        <w:rPr>
          <w:bCs/>
        </w:rPr>
        <w:t xml:space="preserve">Winter, A., Wiseman, J., &amp; </w:t>
      </w:r>
      <w:proofErr w:type="spellStart"/>
      <w:r>
        <w:rPr>
          <w:bCs/>
        </w:rPr>
        <w:t>Muirhead</w:t>
      </w:r>
      <w:proofErr w:type="spellEnd"/>
      <w:r>
        <w:rPr>
          <w:bCs/>
        </w:rPr>
        <w:t>, B. (2006). U</w:t>
      </w:r>
      <w:r w:rsidRPr="0018549B">
        <w:rPr>
          <w:bCs/>
        </w:rPr>
        <w:t xml:space="preserve">niversity-community engagement in Australia: </w:t>
      </w:r>
      <w:r>
        <w:rPr>
          <w:bCs/>
        </w:rPr>
        <w:t>P</w:t>
      </w:r>
      <w:r w:rsidRPr="0018549B">
        <w:rPr>
          <w:bCs/>
        </w:rPr>
        <w:t>ractice, policy and public good</w:t>
      </w:r>
      <w:r>
        <w:rPr>
          <w:bCs/>
        </w:rPr>
        <w:t xml:space="preserve">. </w:t>
      </w:r>
      <w:r w:rsidRPr="00931E32">
        <w:rPr>
          <w:bCs/>
          <w:i/>
        </w:rPr>
        <w:t>Education, Citizenship and Social Justice, 1</w:t>
      </w:r>
      <w:r>
        <w:rPr>
          <w:bCs/>
        </w:rPr>
        <w:t>(3), 211–230.</w:t>
      </w:r>
    </w:p>
    <w:sectPr w:rsidR="0018549B" w:rsidRPr="00931E32" w:rsidSect="00AE774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1" w:author="Charlie Whitaker" w:date="2019-11-21T13:47:00Z" w:initials="CW">
    <w:p w14:paraId="4D083A65" w14:textId="77777777" w:rsidR="0071179D" w:rsidRDefault="0071179D">
      <w:pPr>
        <w:pStyle w:val="CommentText"/>
      </w:pPr>
      <w:r>
        <w:rPr>
          <w:rStyle w:val="CommentReference"/>
        </w:rPr>
        <w:annotationRef/>
      </w:r>
      <w:r>
        <w:t>I would like to see the abstract and opening to the paper to do two things in revision:</w:t>
      </w:r>
    </w:p>
    <w:p w14:paraId="6E158A65" w14:textId="77777777" w:rsidR="0071179D" w:rsidRDefault="0071179D">
      <w:pPr>
        <w:pStyle w:val="CommentText"/>
      </w:pPr>
    </w:p>
    <w:p w14:paraId="455612EE" w14:textId="77777777" w:rsidR="0071179D" w:rsidRDefault="0071179D" w:rsidP="0071179D">
      <w:pPr>
        <w:pStyle w:val="CommentText"/>
        <w:numPr>
          <w:ilvl w:val="0"/>
          <w:numId w:val="6"/>
        </w:numPr>
      </w:pPr>
      <w:r>
        <w:t>Clarify how Voinovich defines public affairs and public service (Missouri State has a very specific definition</w:t>
      </w:r>
      <w:r w:rsidR="0046326D">
        <w:t xml:space="preserve"> and I think it differs slightly)</w:t>
      </w:r>
    </w:p>
    <w:p w14:paraId="5F2B1072" w14:textId="28C2454C" w:rsidR="0046326D" w:rsidRDefault="0046326D" w:rsidP="0071179D">
      <w:pPr>
        <w:pStyle w:val="CommentText"/>
        <w:numPr>
          <w:ilvl w:val="0"/>
          <w:numId w:val="6"/>
        </w:numPr>
      </w:pPr>
      <w:r>
        <w:t xml:space="preserve"> Assert that the paper’s primary focus is on Economic Engagement and then define what that means opposed to other forms of community engagement (such as services and programs designed to meet social needs like poverty </w:t>
      </w:r>
      <w:bookmarkStart w:id="32" w:name="_GoBack"/>
      <w:bookmarkEnd w:id="32"/>
      <w:r>
        <w:t>and such)</w:t>
      </w:r>
    </w:p>
  </w:comment>
  <w:comment w:id="52" w:author="Charlie Whitaker" w:date="2019-11-21T13:38:00Z" w:initials="CW">
    <w:p w14:paraId="3F7AEAFB" w14:textId="62D291F2" w:rsidR="0071179D" w:rsidRDefault="0071179D">
      <w:pPr>
        <w:pStyle w:val="CommentText"/>
      </w:pPr>
      <w:r>
        <w:rPr>
          <w:rStyle w:val="CommentReference"/>
        </w:rPr>
        <w:annotationRef/>
      </w:r>
      <w:r>
        <w:t>This is much more prominent of an idea throughout the paper than the introduction suggests.</w:t>
      </w:r>
    </w:p>
  </w:comment>
  <w:comment w:id="54" w:author="Charlie Whitaker" w:date="2019-11-21T13:40:00Z" w:initials="CW">
    <w:p w14:paraId="4335C92E" w14:textId="428623C0" w:rsidR="0071179D" w:rsidRDefault="0071179D">
      <w:pPr>
        <w:pStyle w:val="CommentText"/>
      </w:pPr>
      <w:r>
        <w:rPr>
          <w:rStyle w:val="CommentReference"/>
        </w:rPr>
        <w:annotationRef/>
      </w:r>
      <w:r>
        <w:t>There is not enough cited research to support this statement.</w:t>
      </w:r>
    </w:p>
  </w:comment>
  <w:comment w:id="82" w:author="Charlie Whitaker" w:date="2019-11-21T09:53:00Z" w:initials="CW">
    <w:p w14:paraId="7319BDB3" w14:textId="4B36F665" w:rsidR="00050638" w:rsidRDefault="00050638">
      <w:pPr>
        <w:pStyle w:val="CommentText"/>
      </w:pPr>
      <w:r>
        <w:rPr>
          <w:rStyle w:val="CommentReference"/>
        </w:rPr>
        <w:annotationRef/>
      </w:r>
      <w:r>
        <w:rPr>
          <w:rStyle w:val="CommentReference"/>
        </w:rPr>
        <w:t>Incidental sentence.</w:t>
      </w:r>
    </w:p>
  </w:comment>
  <w:comment w:id="94" w:author="Charlie Whitaker" w:date="2019-11-21T09:57:00Z" w:initials="CW">
    <w:p w14:paraId="5BE75013" w14:textId="39738E2A" w:rsidR="00050638" w:rsidRDefault="00050638">
      <w:pPr>
        <w:pStyle w:val="CommentText"/>
      </w:pPr>
      <w:r>
        <w:rPr>
          <w:rStyle w:val="CommentReference"/>
        </w:rPr>
        <w:annotationRef/>
      </w:r>
      <w:r>
        <w:t xml:space="preserve">Can’t be unique if it’s modeled after something else. </w:t>
      </w:r>
    </w:p>
  </w:comment>
  <w:comment w:id="108" w:author="Charlie Whitaker" w:date="2019-11-21T13:44:00Z" w:initials="CW">
    <w:p w14:paraId="2F16559E" w14:textId="211FE1ED" w:rsidR="0071179D" w:rsidRDefault="0071179D">
      <w:pPr>
        <w:pStyle w:val="CommentText"/>
      </w:pPr>
      <w:r>
        <w:rPr>
          <w:rStyle w:val="CommentReference"/>
        </w:rPr>
        <w:annotationRef/>
      </w:r>
      <w:r>
        <w:t>This is true, but the paper often mentions public affairs and service to the community. This could have a confusing effect on readers.</w:t>
      </w:r>
    </w:p>
  </w:comment>
  <w:comment w:id="118" w:author="Charlie Whitaker" w:date="2019-11-21T10:02:00Z" w:initials="CW">
    <w:p w14:paraId="0BEBD278" w14:textId="60C2059C" w:rsidR="002A120B" w:rsidRDefault="002A120B">
      <w:pPr>
        <w:pStyle w:val="CommentText"/>
      </w:pPr>
      <w:r>
        <w:rPr>
          <w:rStyle w:val="CommentReference"/>
        </w:rPr>
        <w:annotationRef/>
      </w:r>
      <w:r>
        <w:t xml:space="preserve">Missouri State does this with the </w:t>
      </w:r>
      <w:proofErr w:type="spellStart"/>
      <w:r>
        <w:t>eFactory</w:t>
      </w:r>
      <w:proofErr w:type="spellEnd"/>
      <w:r>
        <w:t>.</w:t>
      </w:r>
    </w:p>
  </w:comment>
  <w:comment w:id="137" w:author="Charlie Whitaker" w:date="2019-11-21T10:05:00Z" w:initials="CW">
    <w:p w14:paraId="1D0209F1" w14:textId="46C6FBD0" w:rsidR="002A120B" w:rsidRDefault="002A120B">
      <w:pPr>
        <w:pStyle w:val="CommentText"/>
      </w:pPr>
      <w:r>
        <w:rPr>
          <w:rStyle w:val="CommentReference"/>
        </w:rPr>
        <w:annotationRef/>
      </w:r>
      <w:r>
        <w:t xml:space="preserve">They are not and this statement would require a source anyway. </w:t>
      </w:r>
    </w:p>
  </w:comment>
  <w:comment w:id="164" w:author="Charlie Whitaker" w:date="2019-11-21T10:27:00Z" w:initials="CW">
    <w:p w14:paraId="3FD01A3D" w14:textId="2B226A91" w:rsidR="00975C7D" w:rsidRDefault="00975C7D">
      <w:pPr>
        <w:pStyle w:val="CommentText"/>
      </w:pPr>
      <w:r>
        <w:rPr>
          <w:rStyle w:val="CommentReference"/>
        </w:rPr>
        <w:annotationRef/>
      </w:r>
      <w:r>
        <w:t>GWS</w:t>
      </w:r>
    </w:p>
  </w:comment>
  <w:comment w:id="170" w:author="Charlie Whitaker" w:date="2019-11-21T10:30:00Z" w:initials="CW">
    <w:p w14:paraId="5CA3A312" w14:textId="66FB8DCB" w:rsidR="00975C7D" w:rsidRDefault="00975C7D">
      <w:pPr>
        <w:pStyle w:val="CommentText"/>
      </w:pPr>
      <w:r>
        <w:rPr>
          <w:rStyle w:val="CommentReference"/>
        </w:rPr>
        <w:annotationRef/>
      </w:r>
      <w:r>
        <w:t>Rephrase for simplicity and understanding or remove.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F2B1072" w15:done="0"/>
  <w15:commentEx w15:paraId="3F7AEAFB" w15:done="0"/>
  <w15:commentEx w15:paraId="4335C92E" w15:done="0"/>
  <w15:commentEx w15:paraId="7319BDB3" w15:done="0"/>
  <w15:commentEx w15:paraId="5BE75013" w15:done="0"/>
  <w15:commentEx w15:paraId="2F16559E" w15:done="0"/>
  <w15:commentEx w15:paraId="0BEBD278" w15:done="0"/>
  <w15:commentEx w15:paraId="1D0209F1" w15:done="0"/>
  <w15:commentEx w15:paraId="3FD01A3D" w15:done="0"/>
  <w15:commentEx w15:paraId="5CA3A31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2B1072" w16cid:durableId="2181140A"/>
  <w16cid:commentId w16cid:paraId="3F7AEAFB" w16cid:durableId="218111D9"/>
  <w16cid:commentId w16cid:paraId="4335C92E" w16cid:durableId="2181123C"/>
  <w16cid:commentId w16cid:paraId="7319BDB3" w16cid:durableId="2180DD1A"/>
  <w16cid:commentId w16cid:paraId="5BE75013" w16cid:durableId="2180DDEC"/>
  <w16cid:commentId w16cid:paraId="2F16559E" w16cid:durableId="21811348"/>
  <w16cid:commentId w16cid:paraId="0BEBD278" w16cid:durableId="2180DF36"/>
  <w16cid:commentId w16cid:paraId="1D0209F1" w16cid:durableId="2180DFD4"/>
  <w16cid:commentId w16cid:paraId="3FD01A3D" w16cid:durableId="2180E523"/>
  <w16cid:commentId w16cid:paraId="5CA3A312" w16cid:durableId="2180E5A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A0604" w14:textId="77777777" w:rsidR="0067303C" w:rsidRDefault="0067303C" w:rsidP="00A77C4C">
      <w:r>
        <w:separator/>
      </w:r>
    </w:p>
  </w:endnote>
  <w:endnote w:type="continuationSeparator" w:id="0">
    <w:p w14:paraId="4126A1A5" w14:textId="77777777" w:rsidR="0067303C" w:rsidRDefault="0067303C" w:rsidP="00A77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775433284"/>
      <w:docPartObj>
        <w:docPartGallery w:val="Page Numbers (Bottom of Page)"/>
        <w:docPartUnique/>
      </w:docPartObj>
    </w:sdtPr>
    <w:sdtEndPr>
      <w:rPr>
        <w:rStyle w:val="PageNumber"/>
      </w:rPr>
    </w:sdtEndPr>
    <w:sdtContent>
      <w:p w14:paraId="49665C07" w14:textId="590EAED2" w:rsidR="00BB27FD" w:rsidRDefault="00BB27FD" w:rsidP="00A77C4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E23AB10" w14:textId="77777777" w:rsidR="00BB27FD" w:rsidRDefault="00BB27FD" w:rsidP="00A77C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274166093"/>
      <w:docPartObj>
        <w:docPartGallery w:val="Page Numbers (Bottom of Page)"/>
        <w:docPartUnique/>
      </w:docPartObj>
    </w:sdtPr>
    <w:sdtEndPr>
      <w:rPr>
        <w:rStyle w:val="PageNumber"/>
      </w:rPr>
    </w:sdtEndPr>
    <w:sdtContent>
      <w:p w14:paraId="229379A6" w14:textId="48DC2854" w:rsidR="00BB27FD" w:rsidRDefault="00BB27FD" w:rsidP="00A77C4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CE6FB2">
          <w:rPr>
            <w:rStyle w:val="PageNumber"/>
            <w:noProof/>
          </w:rPr>
          <w:t>14</w:t>
        </w:r>
        <w:r>
          <w:rPr>
            <w:rStyle w:val="PageNumber"/>
          </w:rPr>
          <w:fldChar w:fldCharType="end"/>
        </w:r>
      </w:p>
    </w:sdtContent>
  </w:sdt>
  <w:p w14:paraId="72B4F121" w14:textId="77777777" w:rsidR="00BB27FD" w:rsidRDefault="00BB27FD" w:rsidP="00A77C4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453B3" w14:textId="77777777" w:rsidR="0067303C" w:rsidRDefault="0067303C" w:rsidP="00A77C4C">
      <w:r>
        <w:separator/>
      </w:r>
    </w:p>
  </w:footnote>
  <w:footnote w:type="continuationSeparator" w:id="0">
    <w:p w14:paraId="493D4303" w14:textId="77777777" w:rsidR="0067303C" w:rsidRDefault="0067303C" w:rsidP="00A77C4C">
      <w:r>
        <w:continuationSeparator/>
      </w:r>
    </w:p>
  </w:footnote>
  <w:footnote w:id="1">
    <w:p w14:paraId="41C418FD" w14:textId="0E011C22" w:rsidR="00BB27FD" w:rsidRDefault="00BB27FD">
      <w:pPr>
        <w:pStyle w:val="FootnoteText"/>
      </w:pPr>
      <w:r>
        <w:rPr>
          <w:rStyle w:val="FootnoteReference"/>
        </w:rPr>
        <w:footnoteRef/>
      </w:r>
      <w:r>
        <w:t xml:space="preserve"> Disclosure: G. Jason Jolley, Ph.D. serves on the University Economic Development Association Board of Directors.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F57F7"/>
    <w:multiLevelType w:val="hybridMultilevel"/>
    <w:tmpl w:val="4532DD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855187"/>
    <w:multiLevelType w:val="hybridMultilevel"/>
    <w:tmpl w:val="E1787BF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CC9664A"/>
    <w:multiLevelType w:val="hybridMultilevel"/>
    <w:tmpl w:val="E0CEED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4A3234AD"/>
    <w:multiLevelType w:val="hybridMultilevel"/>
    <w:tmpl w:val="ED78B8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65107107"/>
    <w:multiLevelType w:val="hybridMultilevel"/>
    <w:tmpl w:val="EC32D09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672B370E"/>
    <w:multiLevelType w:val="hybridMultilevel"/>
    <w:tmpl w:val="00AE56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rlie Whitaker">
    <w15:presenceInfo w15:providerId="Windows Live" w15:userId="0d37e937202d789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52A6"/>
    <w:rsid w:val="00050638"/>
    <w:rsid w:val="0005276C"/>
    <w:rsid w:val="00054B63"/>
    <w:rsid w:val="0007450D"/>
    <w:rsid w:val="00091E82"/>
    <w:rsid w:val="00092942"/>
    <w:rsid w:val="000A0FD1"/>
    <w:rsid w:val="000A1191"/>
    <w:rsid w:val="000B2B52"/>
    <w:rsid w:val="000C28B1"/>
    <w:rsid w:val="000F55E4"/>
    <w:rsid w:val="00103243"/>
    <w:rsid w:val="00105AA9"/>
    <w:rsid w:val="001147CE"/>
    <w:rsid w:val="001219CE"/>
    <w:rsid w:val="00152B5F"/>
    <w:rsid w:val="00170CBC"/>
    <w:rsid w:val="00173C47"/>
    <w:rsid w:val="0018549B"/>
    <w:rsid w:val="00191E4A"/>
    <w:rsid w:val="001946A4"/>
    <w:rsid w:val="001A5C68"/>
    <w:rsid w:val="001B43FA"/>
    <w:rsid w:val="001C30CF"/>
    <w:rsid w:val="001E537A"/>
    <w:rsid w:val="001F5057"/>
    <w:rsid w:val="00210398"/>
    <w:rsid w:val="00215CF3"/>
    <w:rsid w:val="00276415"/>
    <w:rsid w:val="002A09C3"/>
    <w:rsid w:val="002A120B"/>
    <w:rsid w:val="002D615E"/>
    <w:rsid w:val="003123F2"/>
    <w:rsid w:val="00324403"/>
    <w:rsid w:val="00345E27"/>
    <w:rsid w:val="00347EC0"/>
    <w:rsid w:val="00353F0A"/>
    <w:rsid w:val="0035665A"/>
    <w:rsid w:val="00360C1F"/>
    <w:rsid w:val="00393EA2"/>
    <w:rsid w:val="003E0A9B"/>
    <w:rsid w:val="003F10E3"/>
    <w:rsid w:val="003F1975"/>
    <w:rsid w:val="003F287D"/>
    <w:rsid w:val="00411A1C"/>
    <w:rsid w:val="004334A4"/>
    <w:rsid w:val="00442B40"/>
    <w:rsid w:val="00455843"/>
    <w:rsid w:val="0046326D"/>
    <w:rsid w:val="0047678A"/>
    <w:rsid w:val="004B2915"/>
    <w:rsid w:val="004B7BA5"/>
    <w:rsid w:val="004C1BD4"/>
    <w:rsid w:val="004F3CA6"/>
    <w:rsid w:val="00512E5E"/>
    <w:rsid w:val="005211C6"/>
    <w:rsid w:val="00532CE0"/>
    <w:rsid w:val="0056775C"/>
    <w:rsid w:val="00577DF0"/>
    <w:rsid w:val="005A39B2"/>
    <w:rsid w:val="005B78D0"/>
    <w:rsid w:val="005C203B"/>
    <w:rsid w:val="005C3A4A"/>
    <w:rsid w:val="005D5155"/>
    <w:rsid w:val="005F2AC8"/>
    <w:rsid w:val="00620DAD"/>
    <w:rsid w:val="00647C10"/>
    <w:rsid w:val="00653998"/>
    <w:rsid w:val="006627EC"/>
    <w:rsid w:val="006661F8"/>
    <w:rsid w:val="0067303C"/>
    <w:rsid w:val="00683B90"/>
    <w:rsid w:val="00694E2F"/>
    <w:rsid w:val="006C6281"/>
    <w:rsid w:val="0071179D"/>
    <w:rsid w:val="00714ECC"/>
    <w:rsid w:val="007152A6"/>
    <w:rsid w:val="00725ADA"/>
    <w:rsid w:val="007411B3"/>
    <w:rsid w:val="00772125"/>
    <w:rsid w:val="007A608B"/>
    <w:rsid w:val="007B1975"/>
    <w:rsid w:val="007B4243"/>
    <w:rsid w:val="007D5DCF"/>
    <w:rsid w:val="007F4CAA"/>
    <w:rsid w:val="007F653A"/>
    <w:rsid w:val="00806877"/>
    <w:rsid w:val="00810A43"/>
    <w:rsid w:val="00813E85"/>
    <w:rsid w:val="00825590"/>
    <w:rsid w:val="00853847"/>
    <w:rsid w:val="008762CF"/>
    <w:rsid w:val="008A2328"/>
    <w:rsid w:val="008B6929"/>
    <w:rsid w:val="008C4000"/>
    <w:rsid w:val="008E6280"/>
    <w:rsid w:val="009242F4"/>
    <w:rsid w:val="0092459B"/>
    <w:rsid w:val="00927959"/>
    <w:rsid w:val="00931E32"/>
    <w:rsid w:val="009653EC"/>
    <w:rsid w:val="00972987"/>
    <w:rsid w:val="009733D7"/>
    <w:rsid w:val="00975C7D"/>
    <w:rsid w:val="00980601"/>
    <w:rsid w:val="00986260"/>
    <w:rsid w:val="00991C84"/>
    <w:rsid w:val="009B79CF"/>
    <w:rsid w:val="009E06FE"/>
    <w:rsid w:val="009E5536"/>
    <w:rsid w:val="00A32202"/>
    <w:rsid w:val="00A562BE"/>
    <w:rsid w:val="00A77C4C"/>
    <w:rsid w:val="00A8658D"/>
    <w:rsid w:val="00A87992"/>
    <w:rsid w:val="00A91C78"/>
    <w:rsid w:val="00AB3249"/>
    <w:rsid w:val="00AD3719"/>
    <w:rsid w:val="00AE268C"/>
    <w:rsid w:val="00AE53BF"/>
    <w:rsid w:val="00AE7742"/>
    <w:rsid w:val="00AF26D5"/>
    <w:rsid w:val="00AF52D1"/>
    <w:rsid w:val="00BB221F"/>
    <w:rsid w:val="00BB27FD"/>
    <w:rsid w:val="00BC66CE"/>
    <w:rsid w:val="00BD14B6"/>
    <w:rsid w:val="00BD58B6"/>
    <w:rsid w:val="00BD7CC3"/>
    <w:rsid w:val="00BF2078"/>
    <w:rsid w:val="00BF53D5"/>
    <w:rsid w:val="00C01A31"/>
    <w:rsid w:val="00C32627"/>
    <w:rsid w:val="00C554E7"/>
    <w:rsid w:val="00C55940"/>
    <w:rsid w:val="00C55F2D"/>
    <w:rsid w:val="00C64D1C"/>
    <w:rsid w:val="00C8382E"/>
    <w:rsid w:val="00CB7B9E"/>
    <w:rsid w:val="00CC7253"/>
    <w:rsid w:val="00CE0408"/>
    <w:rsid w:val="00CE2551"/>
    <w:rsid w:val="00CE33F1"/>
    <w:rsid w:val="00CE6FB2"/>
    <w:rsid w:val="00CF285F"/>
    <w:rsid w:val="00D12342"/>
    <w:rsid w:val="00D16AEB"/>
    <w:rsid w:val="00D37650"/>
    <w:rsid w:val="00D4621F"/>
    <w:rsid w:val="00D71125"/>
    <w:rsid w:val="00D86F39"/>
    <w:rsid w:val="00D92C9E"/>
    <w:rsid w:val="00D9640E"/>
    <w:rsid w:val="00DF658C"/>
    <w:rsid w:val="00E07AC2"/>
    <w:rsid w:val="00E22C39"/>
    <w:rsid w:val="00E24853"/>
    <w:rsid w:val="00E40EBB"/>
    <w:rsid w:val="00E444CC"/>
    <w:rsid w:val="00E859D4"/>
    <w:rsid w:val="00E93C4F"/>
    <w:rsid w:val="00EA60FF"/>
    <w:rsid w:val="00EC7874"/>
    <w:rsid w:val="00F26C95"/>
    <w:rsid w:val="00F363B9"/>
    <w:rsid w:val="00F53FBA"/>
    <w:rsid w:val="00F6256A"/>
    <w:rsid w:val="00F67EBD"/>
    <w:rsid w:val="00F72111"/>
    <w:rsid w:val="00F85BA8"/>
    <w:rsid w:val="00FB033C"/>
    <w:rsid w:val="00FF2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7FEFC"/>
  <w14:defaultImageDpi w14:val="32767"/>
  <w15:chartTrackingRefBased/>
  <w15:docId w15:val="{63619EDE-EBC2-7547-AFF9-3E1963DD3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AC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77C4C"/>
    <w:pPr>
      <w:tabs>
        <w:tab w:val="center" w:pos="4680"/>
        <w:tab w:val="right" w:pos="9360"/>
      </w:tabs>
    </w:pPr>
  </w:style>
  <w:style w:type="character" w:customStyle="1" w:styleId="FooterChar">
    <w:name w:val="Footer Char"/>
    <w:basedOn w:val="DefaultParagraphFont"/>
    <w:link w:val="Footer"/>
    <w:uiPriority w:val="99"/>
    <w:rsid w:val="00A77C4C"/>
  </w:style>
  <w:style w:type="character" w:styleId="PageNumber">
    <w:name w:val="page number"/>
    <w:basedOn w:val="DefaultParagraphFont"/>
    <w:uiPriority w:val="99"/>
    <w:semiHidden/>
    <w:unhideWhenUsed/>
    <w:rsid w:val="00A77C4C"/>
  </w:style>
  <w:style w:type="paragraph" w:styleId="FootnoteText">
    <w:name w:val="footnote text"/>
    <w:basedOn w:val="Normal"/>
    <w:link w:val="FootnoteTextChar"/>
    <w:uiPriority w:val="99"/>
    <w:semiHidden/>
    <w:unhideWhenUsed/>
    <w:rsid w:val="00CE2551"/>
    <w:rPr>
      <w:sz w:val="20"/>
      <w:szCs w:val="20"/>
    </w:rPr>
  </w:style>
  <w:style w:type="character" w:customStyle="1" w:styleId="FootnoteTextChar">
    <w:name w:val="Footnote Text Char"/>
    <w:basedOn w:val="DefaultParagraphFont"/>
    <w:link w:val="FootnoteText"/>
    <w:uiPriority w:val="99"/>
    <w:semiHidden/>
    <w:rsid w:val="00CE2551"/>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E2551"/>
    <w:rPr>
      <w:vertAlign w:val="superscript"/>
    </w:rPr>
  </w:style>
  <w:style w:type="character" w:styleId="Hyperlink">
    <w:name w:val="Hyperlink"/>
    <w:basedOn w:val="DefaultParagraphFont"/>
    <w:uiPriority w:val="99"/>
    <w:unhideWhenUsed/>
    <w:rsid w:val="00F72111"/>
    <w:rPr>
      <w:color w:val="0000FF"/>
      <w:u w:val="single"/>
    </w:rPr>
  </w:style>
  <w:style w:type="paragraph" w:styleId="ListParagraph">
    <w:name w:val="List Paragraph"/>
    <w:basedOn w:val="Normal"/>
    <w:uiPriority w:val="34"/>
    <w:qFormat/>
    <w:rsid w:val="00CE0408"/>
    <w:pPr>
      <w:ind w:left="720"/>
      <w:contextualSpacing/>
    </w:pPr>
  </w:style>
  <w:style w:type="character" w:customStyle="1" w:styleId="UnresolvedMention1">
    <w:name w:val="Unresolved Mention1"/>
    <w:basedOn w:val="DefaultParagraphFont"/>
    <w:uiPriority w:val="99"/>
    <w:rsid w:val="00C64D1C"/>
    <w:rPr>
      <w:color w:val="605E5C"/>
      <w:shd w:val="clear" w:color="auto" w:fill="E1DFDD"/>
    </w:rPr>
  </w:style>
  <w:style w:type="table" w:styleId="TableGrid">
    <w:name w:val="Table Grid"/>
    <w:basedOn w:val="TableNormal"/>
    <w:uiPriority w:val="39"/>
    <w:rsid w:val="007721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D7CC3"/>
    <w:pPr>
      <w:tabs>
        <w:tab w:val="center" w:pos="4680"/>
        <w:tab w:val="right" w:pos="9360"/>
      </w:tabs>
    </w:pPr>
  </w:style>
  <w:style w:type="character" w:customStyle="1" w:styleId="HeaderChar">
    <w:name w:val="Header Char"/>
    <w:basedOn w:val="DefaultParagraphFont"/>
    <w:link w:val="Header"/>
    <w:uiPriority w:val="99"/>
    <w:rsid w:val="00BD7CC3"/>
    <w:rPr>
      <w:rFonts w:ascii="Times New Roman" w:eastAsia="Times New Roman" w:hAnsi="Times New Roman" w:cs="Times New Roman"/>
    </w:rPr>
  </w:style>
  <w:style w:type="paragraph" w:styleId="NoSpacing">
    <w:name w:val="No Spacing"/>
    <w:uiPriority w:val="1"/>
    <w:qFormat/>
    <w:rsid w:val="004F3CA6"/>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4F3CA6"/>
    <w:rPr>
      <w:sz w:val="16"/>
      <w:szCs w:val="16"/>
    </w:rPr>
  </w:style>
  <w:style w:type="paragraph" w:styleId="CommentText">
    <w:name w:val="annotation text"/>
    <w:basedOn w:val="Normal"/>
    <w:link w:val="CommentTextChar"/>
    <w:uiPriority w:val="99"/>
    <w:semiHidden/>
    <w:unhideWhenUsed/>
    <w:rsid w:val="004F3CA6"/>
    <w:rPr>
      <w:sz w:val="20"/>
      <w:szCs w:val="20"/>
    </w:rPr>
  </w:style>
  <w:style w:type="character" w:customStyle="1" w:styleId="CommentTextChar">
    <w:name w:val="Comment Text Char"/>
    <w:basedOn w:val="DefaultParagraphFont"/>
    <w:link w:val="CommentText"/>
    <w:uiPriority w:val="99"/>
    <w:semiHidden/>
    <w:rsid w:val="004F3CA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F3CA6"/>
    <w:rPr>
      <w:b/>
      <w:bCs/>
    </w:rPr>
  </w:style>
  <w:style w:type="character" w:customStyle="1" w:styleId="CommentSubjectChar">
    <w:name w:val="Comment Subject Char"/>
    <w:basedOn w:val="CommentTextChar"/>
    <w:link w:val="CommentSubject"/>
    <w:uiPriority w:val="99"/>
    <w:semiHidden/>
    <w:rsid w:val="004F3CA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F3C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CA6"/>
    <w:rPr>
      <w:rFonts w:ascii="Segoe UI" w:eastAsia="Times New Roman" w:hAnsi="Segoe UI" w:cs="Segoe UI"/>
      <w:sz w:val="18"/>
      <w:szCs w:val="18"/>
    </w:rPr>
  </w:style>
  <w:style w:type="character" w:customStyle="1" w:styleId="UnresolvedMention2">
    <w:name w:val="Unresolved Mention2"/>
    <w:basedOn w:val="DefaultParagraphFont"/>
    <w:uiPriority w:val="99"/>
    <w:semiHidden/>
    <w:unhideWhenUsed/>
    <w:rsid w:val="00393EA2"/>
    <w:rPr>
      <w:color w:val="605E5C"/>
      <w:shd w:val="clear" w:color="auto" w:fill="E1DFDD"/>
    </w:rPr>
  </w:style>
  <w:style w:type="paragraph" w:styleId="Revision">
    <w:name w:val="Revision"/>
    <w:hidden/>
    <w:uiPriority w:val="99"/>
    <w:semiHidden/>
    <w:rsid w:val="00A562B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809697">
      <w:bodyDiv w:val="1"/>
      <w:marLeft w:val="0"/>
      <w:marRight w:val="0"/>
      <w:marTop w:val="0"/>
      <w:marBottom w:val="0"/>
      <w:divBdr>
        <w:top w:val="none" w:sz="0" w:space="0" w:color="auto"/>
        <w:left w:val="none" w:sz="0" w:space="0" w:color="auto"/>
        <w:bottom w:val="none" w:sz="0" w:space="0" w:color="auto"/>
        <w:right w:val="none" w:sz="0" w:space="0" w:color="auto"/>
      </w:divBdr>
    </w:div>
    <w:div w:id="323703831">
      <w:bodyDiv w:val="1"/>
      <w:marLeft w:val="0"/>
      <w:marRight w:val="0"/>
      <w:marTop w:val="0"/>
      <w:marBottom w:val="0"/>
      <w:divBdr>
        <w:top w:val="none" w:sz="0" w:space="0" w:color="auto"/>
        <w:left w:val="none" w:sz="0" w:space="0" w:color="auto"/>
        <w:bottom w:val="none" w:sz="0" w:space="0" w:color="auto"/>
        <w:right w:val="none" w:sz="0" w:space="0" w:color="auto"/>
      </w:divBdr>
    </w:div>
    <w:div w:id="340281026">
      <w:bodyDiv w:val="1"/>
      <w:marLeft w:val="0"/>
      <w:marRight w:val="0"/>
      <w:marTop w:val="0"/>
      <w:marBottom w:val="0"/>
      <w:divBdr>
        <w:top w:val="none" w:sz="0" w:space="0" w:color="auto"/>
        <w:left w:val="none" w:sz="0" w:space="0" w:color="auto"/>
        <w:bottom w:val="none" w:sz="0" w:space="0" w:color="auto"/>
        <w:right w:val="none" w:sz="0" w:space="0" w:color="auto"/>
      </w:divBdr>
    </w:div>
    <w:div w:id="432939431">
      <w:bodyDiv w:val="1"/>
      <w:marLeft w:val="0"/>
      <w:marRight w:val="0"/>
      <w:marTop w:val="0"/>
      <w:marBottom w:val="0"/>
      <w:divBdr>
        <w:top w:val="none" w:sz="0" w:space="0" w:color="auto"/>
        <w:left w:val="none" w:sz="0" w:space="0" w:color="auto"/>
        <w:bottom w:val="none" w:sz="0" w:space="0" w:color="auto"/>
        <w:right w:val="none" w:sz="0" w:space="0" w:color="auto"/>
      </w:divBdr>
    </w:div>
    <w:div w:id="483393831">
      <w:bodyDiv w:val="1"/>
      <w:marLeft w:val="0"/>
      <w:marRight w:val="0"/>
      <w:marTop w:val="0"/>
      <w:marBottom w:val="0"/>
      <w:divBdr>
        <w:top w:val="none" w:sz="0" w:space="0" w:color="auto"/>
        <w:left w:val="none" w:sz="0" w:space="0" w:color="auto"/>
        <w:bottom w:val="none" w:sz="0" w:space="0" w:color="auto"/>
        <w:right w:val="none" w:sz="0" w:space="0" w:color="auto"/>
      </w:divBdr>
    </w:div>
    <w:div w:id="559094898">
      <w:bodyDiv w:val="1"/>
      <w:marLeft w:val="0"/>
      <w:marRight w:val="0"/>
      <w:marTop w:val="0"/>
      <w:marBottom w:val="0"/>
      <w:divBdr>
        <w:top w:val="none" w:sz="0" w:space="0" w:color="auto"/>
        <w:left w:val="none" w:sz="0" w:space="0" w:color="auto"/>
        <w:bottom w:val="none" w:sz="0" w:space="0" w:color="auto"/>
        <w:right w:val="none" w:sz="0" w:space="0" w:color="auto"/>
      </w:divBdr>
    </w:div>
    <w:div w:id="574247209">
      <w:bodyDiv w:val="1"/>
      <w:marLeft w:val="0"/>
      <w:marRight w:val="0"/>
      <w:marTop w:val="0"/>
      <w:marBottom w:val="0"/>
      <w:divBdr>
        <w:top w:val="none" w:sz="0" w:space="0" w:color="auto"/>
        <w:left w:val="none" w:sz="0" w:space="0" w:color="auto"/>
        <w:bottom w:val="none" w:sz="0" w:space="0" w:color="auto"/>
        <w:right w:val="none" w:sz="0" w:space="0" w:color="auto"/>
      </w:divBdr>
    </w:div>
    <w:div w:id="599916676">
      <w:bodyDiv w:val="1"/>
      <w:marLeft w:val="0"/>
      <w:marRight w:val="0"/>
      <w:marTop w:val="0"/>
      <w:marBottom w:val="0"/>
      <w:divBdr>
        <w:top w:val="none" w:sz="0" w:space="0" w:color="auto"/>
        <w:left w:val="none" w:sz="0" w:space="0" w:color="auto"/>
        <w:bottom w:val="none" w:sz="0" w:space="0" w:color="auto"/>
        <w:right w:val="none" w:sz="0" w:space="0" w:color="auto"/>
      </w:divBdr>
    </w:div>
    <w:div w:id="600793769">
      <w:bodyDiv w:val="1"/>
      <w:marLeft w:val="0"/>
      <w:marRight w:val="0"/>
      <w:marTop w:val="0"/>
      <w:marBottom w:val="0"/>
      <w:divBdr>
        <w:top w:val="none" w:sz="0" w:space="0" w:color="auto"/>
        <w:left w:val="none" w:sz="0" w:space="0" w:color="auto"/>
        <w:bottom w:val="none" w:sz="0" w:space="0" w:color="auto"/>
        <w:right w:val="none" w:sz="0" w:space="0" w:color="auto"/>
      </w:divBdr>
    </w:div>
    <w:div w:id="610820349">
      <w:bodyDiv w:val="1"/>
      <w:marLeft w:val="0"/>
      <w:marRight w:val="0"/>
      <w:marTop w:val="0"/>
      <w:marBottom w:val="0"/>
      <w:divBdr>
        <w:top w:val="none" w:sz="0" w:space="0" w:color="auto"/>
        <w:left w:val="none" w:sz="0" w:space="0" w:color="auto"/>
        <w:bottom w:val="none" w:sz="0" w:space="0" w:color="auto"/>
        <w:right w:val="none" w:sz="0" w:space="0" w:color="auto"/>
      </w:divBdr>
    </w:div>
    <w:div w:id="648243719">
      <w:bodyDiv w:val="1"/>
      <w:marLeft w:val="0"/>
      <w:marRight w:val="0"/>
      <w:marTop w:val="0"/>
      <w:marBottom w:val="0"/>
      <w:divBdr>
        <w:top w:val="none" w:sz="0" w:space="0" w:color="auto"/>
        <w:left w:val="none" w:sz="0" w:space="0" w:color="auto"/>
        <w:bottom w:val="none" w:sz="0" w:space="0" w:color="auto"/>
        <w:right w:val="none" w:sz="0" w:space="0" w:color="auto"/>
      </w:divBdr>
    </w:div>
    <w:div w:id="686374102">
      <w:bodyDiv w:val="1"/>
      <w:marLeft w:val="0"/>
      <w:marRight w:val="0"/>
      <w:marTop w:val="0"/>
      <w:marBottom w:val="0"/>
      <w:divBdr>
        <w:top w:val="none" w:sz="0" w:space="0" w:color="auto"/>
        <w:left w:val="none" w:sz="0" w:space="0" w:color="auto"/>
        <w:bottom w:val="none" w:sz="0" w:space="0" w:color="auto"/>
        <w:right w:val="none" w:sz="0" w:space="0" w:color="auto"/>
      </w:divBdr>
    </w:div>
    <w:div w:id="792214259">
      <w:bodyDiv w:val="1"/>
      <w:marLeft w:val="0"/>
      <w:marRight w:val="0"/>
      <w:marTop w:val="0"/>
      <w:marBottom w:val="0"/>
      <w:divBdr>
        <w:top w:val="none" w:sz="0" w:space="0" w:color="auto"/>
        <w:left w:val="none" w:sz="0" w:space="0" w:color="auto"/>
        <w:bottom w:val="none" w:sz="0" w:space="0" w:color="auto"/>
        <w:right w:val="none" w:sz="0" w:space="0" w:color="auto"/>
      </w:divBdr>
    </w:div>
    <w:div w:id="822745932">
      <w:bodyDiv w:val="1"/>
      <w:marLeft w:val="0"/>
      <w:marRight w:val="0"/>
      <w:marTop w:val="0"/>
      <w:marBottom w:val="0"/>
      <w:divBdr>
        <w:top w:val="none" w:sz="0" w:space="0" w:color="auto"/>
        <w:left w:val="none" w:sz="0" w:space="0" w:color="auto"/>
        <w:bottom w:val="none" w:sz="0" w:space="0" w:color="auto"/>
        <w:right w:val="none" w:sz="0" w:space="0" w:color="auto"/>
      </w:divBdr>
    </w:div>
    <w:div w:id="903444741">
      <w:bodyDiv w:val="1"/>
      <w:marLeft w:val="0"/>
      <w:marRight w:val="0"/>
      <w:marTop w:val="0"/>
      <w:marBottom w:val="0"/>
      <w:divBdr>
        <w:top w:val="none" w:sz="0" w:space="0" w:color="auto"/>
        <w:left w:val="none" w:sz="0" w:space="0" w:color="auto"/>
        <w:bottom w:val="none" w:sz="0" w:space="0" w:color="auto"/>
        <w:right w:val="none" w:sz="0" w:space="0" w:color="auto"/>
      </w:divBdr>
    </w:div>
    <w:div w:id="983701665">
      <w:bodyDiv w:val="1"/>
      <w:marLeft w:val="0"/>
      <w:marRight w:val="0"/>
      <w:marTop w:val="0"/>
      <w:marBottom w:val="0"/>
      <w:divBdr>
        <w:top w:val="none" w:sz="0" w:space="0" w:color="auto"/>
        <w:left w:val="none" w:sz="0" w:space="0" w:color="auto"/>
        <w:bottom w:val="none" w:sz="0" w:space="0" w:color="auto"/>
        <w:right w:val="none" w:sz="0" w:space="0" w:color="auto"/>
      </w:divBdr>
    </w:div>
    <w:div w:id="997729791">
      <w:bodyDiv w:val="1"/>
      <w:marLeft w:val="0"/>
      <w:marRight w:val="0"/>
      <w:marTop w:val="0"/>
      <w:marBottom w:val="0"/>
      <w:divBdr>
        <w:top w:val="none" w:sz="0" w:space="0" w:color="auto"/>
        <w:left w:val="none" w:sz="0" w:space="0" w:color="auto"/>
        <w:bottom w:val="none" w:sz="0" w:space="0" w:color="auto"/>
        <w:right w:val="none" w:sz="0" w:space="0" w:color="auto"/>
      </w:divBdr>
    </w:div>
    <w:div w:id="1102140416">
      <w:bodyDiv w:val="1"/>
      <w:marLeft w:val="0"/>
      <w:marRight w:val="0"/>
      <w:marTop w:val="0"/>
      <w:marBottom w:val="0"/>
      <w:divBdr>
        <w:top w:val="none" w:sz="0" w:space="0" w:color="auto"/>
        <w:left w:val="none" w:sz="0" w:space="0" w:color="auto"/>
        <w:bottom w:val="none" w:sz="0" w:space="0" w:color="auto"/>
        <w:right w:val="none" w:sz="0" w:space="0" w:color="auto"/>
      </w:divBdr>
    </w:div>
    <w:div w:id="1156385672">
      <w:bodyDiv w:val="1"/>
      <w:marLeft w:val="0"/>
      <w:marRight w:val="0"/>
      <w:marTop w:val="0"/>
      <w:marBottom w:val="0"/>
      <w:divBdr>
        <w:top w:val="none" w:sz="0" w:space="0" w:color="auto"/>
        <w:left w:val="none" w:sz="0" w:space="0" w:color="auto"/>
        <w:bottom w:val="none" w:sz="0" w:space="0" w:color="auto"/>
        <w:right w:val="none" w:sz="0" w:space="0" w:color="auto"/>
      </w:divBdr>
    </w:div>
    <w:div w:id="1216746404">
      <w:bodyDiv w:val="1"/>
      <w:marLeft w:val="0"/>
      <w:marRight w:val="0"/>
      <w:marTop w:val="0"/>
      <w:marBottom w:val="0"/>
      <w:divBdr>
        <w:top w:val="none" w:sz="0" w:space="0" w:color="auto"/>
        <w:left w:val="none" w:sz="0" w:space="0" w:color="auto"/>
        <w:bottom w:val="none" w:sz="0" w:space="0" w:color="auto"/>
        <w:right w:val="none" w:sz="0" w:space="0" w:color="auto"/>
      </w:divBdr>
    </w:div>
    <w:div w:id="1223173488">
      <w:bodyDiv w:val="1"/>
      <w:marLeft w:val="0"/>
      <w:marRight w:val="0"/>
      <w:marTop w:val="0"/>
      <w:marBottom w:val="0"/>
      <w:divBdr>
        <w:top w:val="none" w:sz="0" w:space="0" w:color="auto"/>
        <w:left w:val="none" w:sz="0" w:space="0" w:color="auto"/>
        <w:bottom w:val="none" w:sz="0" w:space="0" w:color="auto"/>
        <w:right w:val="none" w:sz="0" w:space="0" w:color="auto"/>
      </w:divBdr>
    </w:div>
    <w:div w:id="1238369645">
      <w:bodyDiv w:val="1"/>
      <w:marLeft w:val="0"/>
      <w:marRight w:val="0"/>
      <w:marTop w:val="0"/>
      <w:marBottom w:val="0"/>
      <w:divBdr>
        <w:top w:val="none" w:sz="0" w:space="0" w:color="auto"/>
        <w:left w:val="none" w:sz="0" w:space="0" w:color="auto"/>
        <w:bottom w:val="none" w:sz="0" w:space="0" w:color="auto"/>
        <w:right w:val="none" w:sz="0" w:space="0" w:color="auto"/>
      </w:divBdr>
    </w:div>
    <w:div w:id="1336690598">
      <w:bodyDiv w:val="1"/>
      <w:marLeft w:val="0"/>
      <w:marRight w:val="0"/>
      <w:marTop w:val="0"/>
      <w:marBottom w:val="0"/>
      <w:divBdr>
        <w:top w:val="none" w:sz="0" w:space="0" w:color="auto"/>
        <w:left w:val="none" w:sz="0" w:space="0" w:color="auto"/>
        <w:bottom w:val="none" w:sz="0" w:space="0" w:color="auto"/>
        <w:right w:val="none" w:sz="0" w:space="0" w:color="auto"/>
      </w:divBdr>
    </w:div>
    <w:div w:id="1411539460">
      <w:bodyDiv w:val="1"/>
      <w:marLeft w:val="0"/>
      <w:marRight w:val="0"/>
      <w:marTop w:val="0"/>
      <w:marBottom w:val="0"/>
      <w:divBdr>
        <w:top w:val="none" w:sz="0" w:space="0" w:color="auto"/>
        <w:left w:val="none" w:sz="0" w:space="0" w:color="auto"/>
        <w:bottom w:val="none" w:sz="0" w:space="0" w:color="auto"/>
        <w:right w:val="none" w:sz="0" w:space="0" w:color="auto"/>
      </w:divBdr>
    </w:div>
    <w:div w:id="1518426982">
      <w:bodyDiv w:val="1"/>
      <w:marLeft w:val="0"/>
      <w:marRight w:val="0"/>
      <w:marTop w:val="0"/>
      <w:marBottom w:val="0"/>
      <w:divBdr>
        <w:top w:val="none" w:sz="0" w:space="0" w:color="auto"/>
        <w:left w:val="none" w:sz="0" w:space="0" w:color="auto"/>
        <w:bottom w:val="none" w:sz="0" w:space="0" w:color="auto"/>
        <w:right w:val="none" w:sz="0" w:space="0" w:color="auto"/>
      </w:divBdr>
    </w:div>
    <w:div w:id="1615791705">
      <w:bodyDiv w:val="1"/>
      <w:marLeft w:val="0"/>
      <w:marRight w:val="0"/>
      <w:marTop w:val="0"/>
      <w:marBottom w:val="0"/>
      <w:divBdr>
        <w:top w:val="none" w:sz="0" w:space="0" w:color="auto"/>
        <w:left w:val="none" w:sz="0" w:space="0" w:color="auto"/>
        <w:bottom w:val="none" w:sz="0" w:space="0" w:color="auto"/>
        <w:right w:val="none" w:sz="0" w:space="0" w:color="auto"/>
      </w:divBdr>
    </w:div>
    <w:div w:id="1651523328">
      <w:bodyDiv w:val="1"/>
      <w:marLeft w:val="0"/>
      <w:marRight w:val="0"/>
      <w:marTop w:val="0"/>
      <w:marBottom w:val="0"/>
      <w:divBdr>
        <w:top w:val="none" w:sz="0" w:space="0" w:color="auto"/>
        <w:left w:val="none" w:sz="0" w:space="0" w:color="auto"/>
        <w:bottom w:val="none" w:sz="0" w:space="0" w:color="auto"/>
        <w:right w:val="none" w:sz="0" w:space="0" w:color="auto"/>
      </w:divBdr>
    </w:div>
    <w:div w:id="1785149265">
      <w:bodyDiv w:val="1"/>
      <w:marLeft w:val="0"/>
      <w:marRight w:val="0"/>
      <w:marTop w:val="0"/>
      <w:marBottom w:val="0"/>
      <w:divBdr>
        <w:top w:val="none" w:sz="0" w:space="0" w:color="auto"/>
        <w:left w:val="none" w:sz="0" w:space="0" w:color="auto"/>
        <w:bottom w:val="none" w:sz="0" w:space="0" w:color="auto"/>
        <w:right w:val="none" w:sz="0" w:space="0" w:color="auto"/>
      </w:divBdr>
    </w:div>
    <w:div w:id="1891451801">
      <w:bodyDiv w:val="1"/>
      <w:marLeft w:val="0"/>
      <w:marRight w:val="0"/>
      <w:marTop w:val="0"/>
      <w:marBottom w:val="0"/>
      <w:divBdr>
        <w:top w:val="none" w:sz="0" w:space="0" w:color="auto"/>
        <w:left w:val="none" w:sz="0" w:space="0" w:color="auto"/>
        <w:bottom w:val="none" w:sz="0" w:space="0" w:color="auto"/>
        <w:right w:val="none" w:sz="0" w:space="0" w:color="auto"/>
      </w:divBdr>
    </w:div>
    <w:div w:id="1910847795">
      <w:bodyDiv w:val="1"/>
      <w:marLeft w:val="0"/>
      <w:marRight w:val="0"/>
      <w:marTop w:val="0"/>
      <w:marBottom w:val="0"/>
      <w:divBdr>
        <w:top w:val="none" w:sz="0" w:space="0" w:color="auto"/>
        <w:left w:val="none" w:sz="0" w:space="0" w:color="auto"/>
        <w:bottom w:val="none" w:sz="0" w:space="0" w:color="auto"/>
        <w:right w:val="none" w:sz="0" w:space="0" w:color="auto"/>
      </w:divBdr>
    </w:div>
    <w:div w:id="1961036690">
      <w:bodyDiv w:val="1"/>
      <w:marLeft w:val="0"/>
      <w:marRight w:val="0"/>
      <w:marTop w:val="0"/>
      <w:marBottom w:val="0"/>
      <w:divBdr>
        <w:top w:val="none" w:sz="0" w:space="0" w:color="auto"/>
        <w:left w:val="none" w:sz="0" w:space="0" w:color="auto"/>
        <w:bottom w:val="none" w:sz="0" w:space="0" w:color="auto"/>
        <w:right w:val="none" w:sz="0" w:space="0" w:color="auto"/>
      </w:divBdr>
    </w:div>
    <w:div w:id="2003704296">
      <w:bodyDiv w:val="1"/>
      <w:marLeft w:val="0"/>
      <w:marRight w:val="0"/>
      <w:marTop w:val="0"/>
      <w:marBottom w:val="0"/>
      <w:divBdr>
        <w:top w:val="none" w:sz="0" w:space="0" w:color="auto"/>
        <w:left w:val="none" w:sz="0" w:space="0" w:color="auto"/>
        <w:bottom w:val="none" w:sz="0" w:space="0" w:color="auto"/>
        <w:right w:val="none" w:sz="0" w:space="0" w:color="auto"/>
      </w:divBdr>
    </w:div>
    <w:div w:id="206945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398DB502CA6E14E97769F47E9A81474" ma:contentTypeVersion="13" ma:contentTypeDescription="Create a new document." ma:contentTypeScope="" ma:versionID="0be80ebe6b6033cbb0ec943f8b02cca5">
  <xsd:schema xmlns:xsd="http://www.w3.org/2001/XMLSchema" xmlns:xs="http://www.w3.org/2001/XMLSchema" xmlns:p="http://schemas.microsoft.com/office/2006/metadata/properties" xmlns:ns3="f7a58011-4294-4da0-9963-efe75863639f" xmlns:ns4="50690322-9333-4e1e-ad9d-d7beaf7bfc04" targetNamespace="http://schemas.microsoft.com/office/2006/metadata/properties" ma:root="true" ma:fieldsID="0ffdc4d6876f843278c8dc37632ae148" ns3:_="" ns4:_="">
    <xsd:import namespace="f7a58011-4294-4da0-9963-efe75863639f"/>
    <xsd:import namespace="50690322-9333-4e1e-ad9d-d7beaf7bfc0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EventHashCode" minOccurs="0"/>
                <xsd:element ref="ns3:MediaServiceGenerationTime"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a58011-4294-4da0-9963-efe7586363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690322-9333-4e1e-ad9d-d7beaf7bfc0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A19CE-A61C-4316-93D1-D8C969AB1B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a58011-4294-4da0-9963-efe75863639f"/>
    <ds:schemaRef ds:uri="50690322-9333-4e1e-ad9d-d7beaf7bfc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2A7908-A845-4FF7-AECA-204F7A2981A1}">
  <ds:schemaRefs>
    <ds:schemaRef ds:uri="http://schemas.microsoft.com/sharepoint/v3/contenttype/forms"/>
  </ds:schemaRefs>
</ds:datastoreItem>
</file>

<file path=customXml/itemProps3.xml><?xml version="1.0" encoding="utf-8"?>
<ds:datastoreItem xmlns:ds="http://schemas.openxmlformats.org/officeDocument/2006/customXml" ds:itemID="{A588D371-45F6-431F-A5C6-F30F859BEAA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CA7A1B-C953-4FBC-8D89-9FA78AA73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11</Pages>
  <Words>3754</Words>
  <Characters>21400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Jolley, Jason</dc:creator>
  <cp:keywords/>
  <dc:description/>
  <cp:lastModifiedBy>Charlie Whitaker</cp:lastModifiedBy>
  <cp:revision>7</cp:revision>
  <cp:lastPrinted>2019-11-12T20:47:00Z</cp:lastPrinted>
  <dcterms:created xsi:type="dcterms:W3CDTF">2019-11-21T15:00:00Z</dcterms:created>
  <dcterms:modified xsi:type="dcterms:W3CDTF">2019-11-21T19:52:00Z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0x010100F398DB502CA6E14E97769F47E9A81474</vt:lpwstr>
  </property>
</Properties>
</file>