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D06BF" w14:textId="77777777" w:rsidR="00132F5E" w:rsidRPr="009921FB" w:rsidRDefault="00132F5E" w:rsidP="009921FB">
      <w:pPr>
        <w:pStyle w:val="Heading1"/>
        <w:spacing w:before="0" w:line="480" w:lineRule="auto"/>
        <w:ind w:left="0"/>
        <w:jc w:val="center"/>
        <w:rPr>
          <w:b w:val="0"/>
        </w:rPr>
      </w:pPr>
    </w:p>
    <w:p w14:paraId="1AD3B74B" w14:textId="77777777" w:rsidR="009921FB" w:rsidRDefault="009921FB" w:rsidP="009921FB">
      <w:pPr>
        <w:pStyle w:val="Heading1"/>
        <w:spacing w:before="0" w:line="480" w:lineRule="auto"/>
        <w:ind w:left="0"/>
        <w:jc w:val="center"/>
        <w:rPr>
          <w:b w:val="0"/>
        </w:rPr>
      </w:pPr>
    </w:p>
    <w:p w14:paraId="1AD1702A" w14:textId="7E3AEA5C" w:rsidR="00586D4D" w:rsidRPr="002D5E38" w:rsidRDefault="00B474A5" w:rsidP="009921FB">
      <w:pPr>
        <w:pStyle w:val="Heading1"/>
        <w:spacing w:before="0" w:line="480" w:lineRule="auto"/>
        <w:ind w:left="0"/>
        <w:jc w:val="center"/>
        <w:rPr>
          <w:b w:val="0"/>
        </w:rPr>
      </w:pPr>
      <w:r w:rsidRPr="009921FB">
        <w:rPr>
          <w:b w:val="0"/>
        </w:rPr>
        <w:t>Are We Engaged? A College-</w:t>
      </w:r>
      <w:r w:rsidR="009070C6" w:rsidRPr="009921FB">
        <w:rPr>
          <w:b w:val="0"/>
        </w:rPr>
        <w:t>L</w:t>
      </w:r>
      <w:r w:rsidRPr="009921FB">
        <w:rPr>
          <w:b w:val="0"/>
        </w:rPr>
        <w:t>evel Inventory of Community Engagement</w:t>
      </w:r>
      <w:r w:rsidR="00934397" w:rsidRPr="009921FB">
        <w:rPr>
          <w:b w:val="0"/>
        </w:rPr>
        <w:t xml:space="preserve"> in Weber State University’s College of Arts and Humanities</w:t>
      </w:r>
    </w:p>
    <w:p w14:paraId="34FD74E6" w14:textId="383CCD56" w:rsidR="00132F5E" w:rsidRPr="00816B6D" w:rsidRDefault="00132F5E" w:rsidP="009921FB">
      <w:pPr>
        <w:pStyle w:val="Heading1"/>
        <w:spacing w:before="0" w:line="480" w:lineRule="auto"/>
        <w:ind w:left="0"/>
        <w:jc w:val="center"/>
        <w:rPr>
          <w:b w:val="0"/>
        </w:rPr>
      </w:pPr>
      <w:r w:rsidRPr="00816B6D">
        <w:rPr>
          <w:b w:val="0"/>
        </w:rPr>
        <w:t>Becky Jo Gesteland, Christy Call, Alexander L. Lancaster, Kathleen “K” Stevenson, Amanda Sowerby, and Isabel Asensio</w:t>
      </w:r>
      <w:r w:rsidRPr="002D5E38">
        <w:rPr>
          <w:b w:val="0"/>
        </w:rPr>
        <w:t xml:space="preserve"> </w:t>
      </w:r>
    </w:p>
    <w:p w14:paraId="0F9E2035" w14:textId="40463B10" w:rsidR="00132F5E" w:rsidRPr="00816B6D" w:rsidRDefault="00132F5E" w:rsidP="009921FB">
      <w:pPr>
        <w:pStyle w:val="Heading1"/>
        <w:spacing w:before="0" w:line="480" w:lineRule="auto"/>
        <w:ind w:left="0"/>
        <w:jc w:val="center"/>
        <w:rPr>
          <w:b w:val="0"/>
        </w:rPr>
      </w:pPr>
      <w:r w:rsidRPr="00816B6D">
        <w:rPr>
          <w:b w:val="0"/>
        </w:rPr>
        <w:t>Weber State University</w:t>
      </w:r>
    </w:p>
    <w:p w14:paraId="7B567CDD" w14:textId="77777777" w:rsidR="00132F5E" w:rsidRDefault="00132F5E" w:rsidP="00132F5E">
      <w:pPr>
        <w:pStyle w:val="Heading1"/>
        <w:spacing w:line="480" w:lineRule="auto"/>
        <w:jc w:val="center"/>
        <w:rPr>
          <w:b w:val="0"/>
        </w:rPr>
      </w:pPr>
    </w:p>
    <w:p w14:paraId="472B802D" w14:textId="77777777" w:rsidR="009921FB" w:rsidRPr="00816B6D" w:rsidRDefault="009921FB" w:rsidP="00132F5E">
      <w:pPr>
        <w:pStyle w:val="Heading1"/>
        <w:spacing w:line="480" w:lineRule="auto"/>
        <w:jc w:val="center"/>
        <w:rPr>
          <w:b w:val="0"/>
        </w:rPr>
      </w:pPr>
    </w:p>
    <w:p w14:paraId="40011E80" w14:textId="2B60E362" w:rsidR="00132F5E" w:rsidRPr="00D26839" w:rsidRDefault="00132F5E" w:rsidP="00132F5E">
      <w:pPr>
        <w:pStyle w:val="Heading1"/>
        <w:spacing w:line="480" w:lineRule="auto"/>
        <w:jc w:val="center"/>
        <w:rPr>
          <w:b w:val="0"/>
        </w:rPr>
      </w:pPr>
      <w:r w:rsidRPr="00D26839">
        <w:rPr>
          <w:b w:val="0"/>
        </w:rPr>
        <w:t>Author Note</w:t>
      </w:r>
    </w:p>
    <w:p w14:paraId="05FBE3DA" w14:textId="0FFA2833" w:rsidR="00132F5E" w:rsidRPr="002D5E38" w:rsidRDefault="00132F5E" w:rsidP="009921FB">
      <w:pPr>
        <w:pStyle w:val="Heading1"/>
        <w:spacing w:line="480" w:lineRule="auto"/>
        <w:ind w:left="0" w:firstLine="720"/>
        <w:rPr>
          <w:b w:val="0"/>
        </w:rPr>
      </w:pPr>
      <w:r w:rsidRPr="003E54F2">
        <w:rPr>
          <w:b w:val="0"/>
        </w:rPr>
        <w:t>Becky Jo Gesteland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</w:t>
      </w:r>
      <w:r w:rsidR="002B025D">
        <w:rPr>
          <w:b w:val="0"/>
        </w:rPr>
        <w:t>of English</w:t>
      </w:r>
      <w:r w:rsidR="00613547">
        <w:rPr>
          <w:b w:val="0"/>
        </w:rPr>
        <w:t xml:space="preserve">, and </w:t>
      </w:r>
      <w:r w:rsidR="002B025D">
        <w:rPr>
          <w:b w:val="0"/>
        </w:rPr>
        <w:t>Center for Community Engaged Learning</w:t>
      </w:r>
      <w:r w:rsidRPr="003E54F2">
        <w:rPr>
          <w:b w:val="0"/>
        </w:rPr>
        <w:t>, Weber State University; Christy Call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of </w:t>
      </w:r>
      <w:r w:rsidR="002B025D">
        <w:rPr>
          <w:b w:val="0"/>
        </w:rPr>
        <w:t>English</w:t>
      </w:r>
      <w:r w:rsidRPr="003E54F2">
        <w:rPr>
          <w:b w:val="0"/>
        </w:rPr>
        <w:t>, Weber State University; Alexander L. Lancaster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of </w:t>
      </w:r>
      <w:r w:rsidR="002B025D">
        <w:rPr>
          <w:b w:val="0"/>
        </w:rPr>
        <w:t>Communication</w:t>
      </w:r>
      <w:r w:rsidRPr="003E54F2">
        <w:rPr>
          <w:b w:val="0"/>
        </w:rPr>
        <w:t>, Weber State University; Kathleen “K” Stevenson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of </w:t>
      </w:r>
      <w:r w:rsidR="002B025D">
        <w:rPr>
          <w:b w:val="0"/>
        </w:rPr>
        <w:t xml:space="preserve">Visual Art </w:t>
      </w:r>
      <w:r w:rsidR="00613547">
        <w:rPr>
          <w:b w:val="0"/>
        </w:rPr>
        <w:t xml:space="preserve">and </w:t>
      </w:r>
      <w:r w:rsidR="002B025D">
        <w:rPr>
          <w:b w:val="0"/>
        </w:rPr>
        <w:t>Design</w:t>
      </w:r>
      <w:r w:rsidRPr="003E54F2">
        <w:rPr>
          <w:b w:val="0"/>
        </w:rPr>
        <w:t>, Weber State University; Amanda Sowerby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of </w:t>
      </w:r>
      <w:r w:rsidR="002B025D">
        <w:rPr>
          <w:b w:val="0"/>
        </w:rPr>
        <w:t>Dance</w:t>
      </w:r>
      <w:r w:rsidR="00613547">
        <w:rPr>
          <w:b w:val="0"/>
        </w:rPr>
        <w:t xml:space="preserve">, and </w:t>
      </w:r>
      <w:r w:rsidR="002B025D">
        <w:rPr>
          <w:b w:val="0"/>
        </w:rPr>
        <w:t xml:space="preserve">Lindquist College of Arts </w:t>
      </w:r>
      <w:r w:rsidR="00613547">
        <w:rPr>
          <w:b w:val="0"/>
        </w:rPr>
        <w:t>and</w:t>
      </w:r>
      <w:r w:rsidR="00AC6626">
        <w:rPr>
          <w:b w:val="0"/>
        </w:rPr>
        <w:t xml:space="preserve"> </w:t>
      </w:r>
      <w:r w:rsidR="002B025D">
        <w:rPr>
          <w:b w:val="0"/>
        </w:rPr>
        <w:t>Humanities</w:t>
      </w:r>
      <w:r w:rsidRPr="003E54F2">
        <w:rPr>
          <w:b w:val="0"/>
        </w:rPr>
        <w:t>, Weber State University; Isabel Asensio</w:t>
      </w:r>
      <w:r w:rsidR="002B025D">
        <w:rPr>
          <w:b w:val="0"/>
        </w:rPr>
        <w:t xml:space="preserve">, </w:t>
      </w:r>
      <w:r w:rsidR="00613547">
        <w:rPr>
          <w:b w:val="0"/>
        </w:rPr>
        <w:t xml:space="preserve">Department of </w:t>
      </w:r>
      <w:r w:rsidR="002B025D">
        <w:rPr>
          <w:b w:val="0"/>
        </w:rPr>
        <w:t>Foreign Languages</w:t>
      </w:r>
      <w:r w:rsidRPr="003E54F2">
        <w:rPr>
          <w:b w:val="0"/>
        </w:rPr>
        <w:t>, Weber State University</w:t>
      </w:r>
      <w:r w:rsidRPr="002D5E38">
        <w:rPr>
          <w:b w:val="0"/>
        </w:rPr>
        <w:t>.</w:t>
      </w:r>
    </w:p>
    <w:p w14:paraId="7DC3FBD2" w14:textId="354125BC" w:rsidR="00132F5E" w:rsidRPr="00816B6D" w:rsidRDefault="00132F5E" w:rsidP="009921FB">
      <w:pPr>
        <w:pStyle w:val="Heading1"/>
        <w:spacing w:line="480" w:lineRule="auto"/>
        <w:ind w:left="0"/>
        <w:rPr>
          <w:b w:val="0"/>
        </w:rPr>
      </w:pPr>
      <w:r w:rsidRPr="00816B6D">
        <w:rPr>
          <w:b w:val="0"/>
        </w:rPr>
        <w:tab/>
        <w:t xml:space="preserve">Correspondence regarding this article should be addressed to </w:t>
      </w:r>
      <w:r w:rsidR="00BE3AD5" w:rsidRPr="00816B6D">
        <w:rPr>
          <w:b w:val="0"/>
        </w:rPr>
        <w:t xml:space="preserve">Becky Jo Gesteland, </w:t>
      </w:r>
      <w:r w:rsidR="00613547" w:rsidRPr="00613547">
        <w:rPr>
          <w:b w:val="0"/>
        </w:rPr>
        <w:t xml:space="preserve">Professor of English </w:t>
      </w:r>
      <w:r w:rsidR="00613547">
        <w:rPr>
          <w:b w:val="0"/>
        </w:rPr>
        <w:t xml:space="preserve">and </w:t>
      </w:r>
      <w:r w:rsidR="00613547" w:rsidRPr="00613547">
        <w:rPr>
          <w:b w:val="0"/>
        </w:rPr>
        <w:t xml:space="preserve">Executive Director of the Center for Community Engaged Learning </w:t>
      </w:r>
      <w:r w:rsidR="00BE3AD5" w:rsidRPr="00816B6D">
        <w:rPr>
          <w:b w:val="0"/>
        </w:rPr>
        <w:t>Weber State University</w:t>
      </w:r>
      <w:r w:rsidR="009921FB">
        <w:rPr>
          <w:b w:val="0"/>
        </w:rPr>
        <w:t xml:space="preserve">, </w:t>
      </w:r>
      <w:r w:rsidR="002B025D">
        <w:rPr>
          <w:b w:val="0"/>
        </w:rPr>
        <w:t xml:space="preserve">3910 West Campus Drive, Department 2113, Ogden, UT 84408-2113. </w:t>
      </w:r>
      <w:r w:rsidR="00BE3AD5" w:rsidRPr="002D5E38">
        <w:rPr>
          <w:b w:val="0"/>
        </w:rPr>
        <w:t xml:space="preserve">E-mail: </w:t>
      </w:r>
      <w:r w:rsidR="00BE3AD5" w:rsidRPr="00816B6D">
        <w:rPr>
          <w:b w:val="0"/>
        </w:rPr>
        <w:t>bgesteland@weber.edu</w:t>
      </w:r>
    </w:p>
    <w:p w14:paraId="3ED733BC" w14:textId="77777777" w:rsidR="00132F5E" w:rsidRPr="009921FB" w:rsidRDefault="00132F5E" w:rsidP="009921FB">
      <w:pPr>
        <w:pStyle w:val="Heading1"/>
        <w:spacing w:before="0" w:line="480" w:lineRule="auto"/>
        <w:ind w:left="0"/>
        <w:jc w:val="center"/>
        <w:rPr>
          <w:b w:val="0"/>
        </w:rPr>
      </w:pPr>
    </w:p>
    <w:p w14:paraId="159CA4C1" w14:textId="7C739486" w:rsidR="009070C6" w:rsidRPr="00816B6D" w:rsidRDefault="009070C6">
      <w:r w:rsidRPr="00816B6D">
        <w:br w:type="page"/>
      </w:r>
    </w:p>
    <w:p w14:paraId="21956C97" w14:textId="55F1CAA3" w:rsidR="009070C6" w:rsidRPr="00816B6D" w:rsidRDefault="009070C6" w:rsidP="009921FB">
      <w:pPr>
        <w:spacing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816B6D">
        <w:rPr>
          <w:rFonts w:ascii="Times New Roman" w:eastAsia="Times New Roman" w:hAnsi="Times New Roman"/>
          <w:sz w:val="24"/>
          <w:szCs w:val="24"/>
        </w:rPr>
        <w:lastRenderedPageBreak/>
        <w:t>Abstract</w:t>
      </w:r>
    </w:p>
    <w:p w14:paraId="021BFB30" w14:textId="7DDBF7E6" w:rsidR="009070C6" w:rsidRPr="003E54F2" w:rsidRDefault="009070C6" w:rsidP="009921FB">
      <w:pPr>
        <w:spacing w:line="480" w:lineRule="auto"/>
        <w:rPr>
          <w:rFonts w:ascii="Times New Roman" w:eastAsia="Times New Roman" w:hAnsi="Times New Roman"/>
          <w:sz w:val="24"/>
          <w:szCs w:val="24"/>
        </w:rPr>
      </w:pPr>
      <w:r w:rsidRPr="00D26839">
        <w:rPr>
          <w:rFonts w:ascii="Times New Roman" w:eastAsia="Times New Roman" w:hAnsi="Times New Roman"/>
          <w:sz w:val="24"/>
          <w:szCs w:val="24"/>
        </w:rPr>
        <w:t xml:space="preserve">In </w:t>
      </w:r>
      <w:r w:rsidR="00BE3AD5" w:rsidRPr="003E54F2">
        <w:rPr>
          <w:rFonts w:ascii="Times New Roman" w:eastAsia="Times New Roman" w:hAnsi="Times New Roman"/>
          <w:sz w:val="24"/>
          <w:szCs w:val="24"/>
        </w:rPr>
        <w:t xml:space="preserve">the </w:t>
      </w:r>
      <w:r w:rsidRPr="003E54F2">
        <w:rPr>
          <w:rFonts w:ascii="Times New Roman" w:eastAsia="Times New Roman" w:hAnsi="Times New Roman"/>
          <w:sz w:val="24"/>
          <w:szCs w:val="24"/>
        </w:rPr>
        <w:t>study</w:t>
      </w:r>
      <w:r w:rsidR="00BE3AD5" w:rsidRPr="003E54F2">
        <w:rPr>
          <w:rFonts w:ascii="Times New Roman" w:eastAsia="Times New Roman" w:hAnsi="Times New Roman"/>
          <w:sz w:val="24"/>
          <w:szCs w:val="24"/>
        </w:rPr>
        <w:t xml:space="preserve"> discussed in this article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, a </w:t>
      </w:r>
      <w:r w:rsidR="00776A21">
        <w:rPr>
          <w:rFonts w:ascii="Times New Roman" w:eastAsia="Times New Roman" w:hAnsi="Times New Roman"/>
          <w:sz w:val="24"/>
          <w:szCs w:val="24"/>
        </w:rPr>
        <w:t>group</w:t>
      </w:r>
      <w:r w:rsidR="006B19D9" w:rsidRPr="003E54F2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of six faculty members from Weber State University’s </w:t>
      </w:r>
      <w:proofErr w:type="spellStart"/>
      <w:r w:rsidRPr="003E54F2">
        <w:rPr>
          <w:rFonts w:ascii="Times New Roman" w:eastAsia="Times New Roman" w:hAnsi="Times New Roman"/>
          <w:sz w:val="24"/>
          <w:szCs w:val="24"/>
        </w:rPr>
        <w:t>Telitha</w:t>
      </w:r>
      <w:proofErr w:type="spellEnd"/>
      <w:r w:rsidRPr="003E54F2">
        <w:rPr>
          <w:rFonts w:ascii="Times New Roman" w:eastAsia="Times New Roman" w:hAnsi="Times New Roman"/>
          <w:sz w:val="24"/>
          <w:szCs w:val="24"/>
        </w:rPr>
        <w:t xml:space="preserve"> E. Lindquist College of Arts </w:t>
      </w:r>
      <w:r w:rsidR="00BE3AD5" w:rsidRPr="003E54F2">
        <w:rPr>
          <w:rFonts w:ascii="Times New Roman" w:eastAsia="Times New Roman" w:hAnsi="Times New Roman"/>
          <w:sz w:val="24"/>
          <w:szCs w:val="24"/>
        </w:rPr>
        <w:t>and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 Humanities tested and applied the </w:t>
      </w:r>
      <w:r w:rsidR="00B65A9D" w:rsidRPr="003E54F2">
        <w:rPr>
          <w:rFonts w:ascii="Times New Roman" w:eastAsia="Times New Roman" w:hAnsi="Times New Roman"/>
          <w:sz w:val="24"/>
          <w:szCs w:val="24"/>
        </w:rPr>
        <w:t>Self-Assessment Rubric for the Institutionalization of Community Engagement at the Level of the College</w:t>
      </w:r>
      <w:r w:rsidR="009921FB">
        <w:rPr>
          <w:rFonts w:ascii="Times New Roman" w:eastAsia="Times New Roman" w:hAnsi="Times New Roman"/>
          <w:sz w:val="24"/>
          <w:szCs w:val="24"/>
        </w:rPr>
        <w:t xml:space="preserve"> </w:t>
      </w:r>
      <w:r w:rsidR="00B65A9D" w:rsidRPr="003E54F2">
        <w:rPr>
          <w:rFonts w:ascii="Times New Roman" w:eastAsia="Times New Roman" w:hAnsi="Times New Roman"/>
          <w:sz w:val="24"/>
          <w:szCs w:val="24"/>
        </w:rPr>
        <w:t>Within a University</w:t>
      </w:r>
      <w:r w:rsidR="00B65A9D" w:rsidRPr="003E54F2" w:rsidDel="00B65A9D">
        <w:rPr>
          <w:rFonts w:ascii="Times New Roman" w:eastAsia="Times New Roman" w:hAnsi="Times New Roman"/>
          <w:sz w:val="24"/>
          <w:szCs w:val="24"/>
        </w:rPr>
        <w:t xml:space="preserve"> 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as part of a pilot program. Based on this application of the rubric, the </w:t>
      </w:r>
      <w:r w:rsidR="00776A21">
        <w:rPr>
          <w:rFonts w:ascii="Times New Roman" w:eastAsia="Times New Roman" w:hAnsi="Times New Roman"/>
          <w:sz w:val="24"/>
          <w:szCs w:val="24"/>
        </w:rPr>
        <w:t>group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 found that</w:t>
      </w:r>
      <w:r w:rsidR="009921FB">
        <w:rPr>
          <w:rFonts w:ascii="Times New Roman" w:eastAsia="Times New Roman" w:hAnsi="Times New Roman"/>
          <w:sz w:val="24"/>
          <w:szCs w:val="24"/>
        </w:rPr>
        <w:t xml:space="preserve"> the college tended toward the “Emerging” stage 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(i.e., </w:t>
      </w:r>
      <w:r w:rsidR="009921FB">
        <w:rPr>
          <w:rFonts w:ascii="Times New Roman" w:eastAsia="Times New Roman" w:hAnsi="Times New Roman"/>
          <w:sz w:val="24"/>
          <w:szCs w:val="24"/>
        </w:rPr>
        <w:t>S</w:t>
      </w:r>
      <w:r w:rsidRPr="003E54F2">
        <w:rPr>
          <w:rFonts w:ascii="Times New Roman" w:eastAsia="Times New Roman" w:hAnsi="Times New Roman"/>
          <w:sz w:val="24"/>
          <w:szCs w:val="24"/>
        </w:rPr>
        <w:t>tage</w:t>
      </w:r>
      <w:r w:rsidR="009921FB">
        <w:rPr>
          <w:rFonts w:ascii="Times New Roman" w:eastAsia="Times New Roman" w:hAnsi="Times New Roman"/>
          <w:sz w:val="24"/>
          <w:szCs w:val="24"/>
        </w:rPr>
        <w:t xml:space="preserve"> 1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) for most items, indicating a need to continue developing programs and practices that center on community engagement (CE) within the college. The primary finding from this activity was that </w:t>
      </w:r>
      <w:r w:rsidR="006B19D9" w:rsidRPr="003E54F2">
        <w:rPr>
          <w:rFonts w:ascii="Times New Roman" w:eastAsia="Times New Roman" w:hAnsi="Times New Roman"/>
          <w:sz w:val="24"/>
          <w:szCs w:val="24"/>
        </w:rPr>
        <w:t xml:space="preserve">CE is </w:t>
      </w:r>
      <w:r w:rsidRPr="003E54F2">
        <w:rPr>
          <w:rFonts w:ascii="Times New Roman" w:eastAsia="Times New Roman" w:hAnsi="Times New Roman"/>
          <w:sz w:val="24"/>
          <w:szCs w:val="24"/>
        </w:rPr>
        <w:t>fragment</w:t>
      </w:r>
      <w:r w:rsidR="006B19D9" w:rsidRPr="003E54F2">
        <w:rPr>
          <w:rFonts w:ascii="Times New Roman" w:eastAsia="Times New Roman" w:hAnsi="Times New Roman"/>
          <w:sz w:val="24"/>
          <w:szCs w:val="24"/>
        </w:rPr>
        <w:t xml:space="preserve">ed 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in the college, within its constituent departments, and at the university level. This fragmentation limits the effectiveness of community-engaged learning, teaching, and scholarship. The </w:t>
      </w:r>
      <w:r w:rsidR="006B19D9" w:rsidRPr="003E54F2">
        <w:rPr>
          <w:rFonts w:ascii="Times New Roman" w:eastAsia="Times New Roman" w:hAnsi="Times New Roman"/>
          <w:sz w:val="24"/>
          <w:szCs w:val="24"/>
        </w:rPr>
        <w:t xml:space="preserve">authors discuss the </w:t>
      </w:r>
      <w:r w:rsidR="00776A21">
        <w:rPr>
          <w:rFonts w:ascii="Times New Roman" w:eastAsia="Times New Roman" w:hAnsi="Times New Roman"/>
          <w:sz w:val="24"/>
          <w:szCs w:val="24"/>
        </w:rPr>
        <w:t>group</w:t>
      </w:r>
      <w:r w:rsidRPr="003E54F2">
        <w:rPr>
          <w:rFonts w:ascii="Times New Roman" w:eastAsia="Times New Roman" w:hAnsi="Times New Roman"/>
          <w:sz w:val="24"/>
          <w:szCs w:val="24"/>
        </w:rPr>
        <w:t>’s findings and interpretations of the rubric elements</w:t>
      </w:r>
      <w:r w:rsidR="006B19D9" w:rsidRPr="003E54F2">
        <w:rPr>
          <w:rFonts w:ascii="Times New Roman" w:eastAsia="Times New Roman" w:hAnsi="Times New Roman"/>
          <w:sz w:val="24"/>
          <w:szCs w:val="24"/>
        </w:rPr>
        <w:t xml:space="preserve"> and offer </w:t>
      </w:r>
      <w:r w:rsidRPr="003E54F2">
        <w:rPr>
          <w:rFonts w:ascii="Times New Roman" w:eastAsia="Times New Roman" w:hAnsi="Times New Roman"/>
          <w:sz w:val="24"/>
          <w:szCs w:val="24"/>
        </w:rPr>
        <w:t xml:space="preserve">recommendations for future use of the </w:t>
      </w:r>
      <w:r w:rsidR="00B65A9D" w:rsidRPr="003E54F2">
        <w:rPr>
          <w:rFonts w:ascii="Times New Roman" w:eastAsia="Times New Roman" w:hAnsi="Times New Roman"/>
          <w:sz w:val="24"/>
          <w:szCs w:val="24"/>
        </w:rPr>
        <w:t>engaged college rubric</w:t>
      </w:r>
      <w:r w:rsidRPr="003E54F2">
        <w:rPr>
          <w:rFonts w:ascii="Times New Roman" w:eastAsia="Times New Roman" w:hAnsi="Times New Roman"/>
          <w:sz w:val="24"/>
          <w:szCs w:val="24"/>
        </w:rPr>
        <w:t>.</w:t>
      </w:r>
    </w:p>
    <w:p w14:paraId="06800B86" w14:textId="4334AAFE" w:rsidR="009070C6" w:rsidRPr="00D26839" w:rsidRDefault="009070C6" w:rsidP="009921FB">
      <w:pPr>
        <w:spacing w:line="48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9921FB">
        <w:rPr>
          <w:rFonts w:ascii="Times New Roman" w:eastAsia="Times New Roman" w:hAnsi="Times New Roman"/>
          <w:i/>
          <w:sz w:val="24"/>
          <w:szCs w:val="24"/>
        </w:rPr>
        <w:t>Keywords</w:t>
      </w:r>
      <w:r w:rsidRPr="002D5E38">
        <w:rPr>
          <w:rFonts w:ascii="Times New Roman" w:eastAsia="Times New Roman" w:hAnsi="Times New Roman"/>
          <w:sz w:val="24"/>
          <w:szCs w:val="24"/>
        </w:rPr>
        <w:t xml:space="preserve">: </w:t>
      </w:r>
      <w:r w:rsidRPr="00816B6D">
        <w:rPr>
          <w:rFonts w:ascii="Times New Roman" w:eastAsia="Times New Roman" w:hAnsi="Times New Roman"/>
          <w:sz w:val="24"/>
          <w:szCs w:val="24"/>
        </w:rPr>
        <w:t>community-engaged learning, community-engaged scholarship, high-impact practices, high-impact educa</w:t>
      </w:r>
      <w:r w:rsidRPr="00D26839">
        <w:rPr>
          <w:rFonts w:ascii="Times New Roman" w:eastAsia="Times New Roman" w:hAnsi="Times New Roman"/>
          <w:sz w:val="24"/>
          <w:szCs w:val="24"/>
        </w:rPr>
        <w:t>tional experiences, CE, CES, CEL, arts, humanities, pilot project, rubric</w:t>
      </w:r>
    </w:p>
    <w:p w14:paraId="4744BFA7" w14:textId="77777777" w:rsidR="009070C6" w:rsidRPr="003E54F2" w:rsidRDefault="009070C6" w:rsidP="009921FB">
      <w:pPr>
        <w:spacing w:line="480" w:lineRule="auto"/>
        <w:rPr>
          <w:rFonts w:ascii="Times New Roman" w:eastAsia="Times New Roman" w:hAnsi="Times New Roman"/>
          <w:sz w:val="24"/>
          <w:szCs w:val="24"/>
        </w:rPr>
      </w:pPr>
    </w:p>
    <w:p w14:paraId="7915D74E" w14:textId="37F7C06F" w:rsidR="009070C6" w:rsidRPr="003E54F2" w:rsidRDefault="009070C6">
      <w:pPr>
        <w:rPr>
          <w:rFonts w:ascii="Times New Roman" w:eastAsia="Times New Roman" w:hAnsi="Times New Roman"/>
          <w:sz w:val="24"/>
          <w:szCs w:val="24"/>
        </w:rPr>
      </w:pPr>
      <w:r w:rsidRPr="003E54F2">
        <w:rPr>
          <w:rFonts w:ascii="Times New Roman" w:eastAsia="Times New Roman" w:hAnsi="Times New Roman"/>
          <w:sz w:val="24"/>
          <w:szCs w:val="24"/>
        </w:rPr>
        <w:br w:type="page"/>
      </w:r>
    </w:p>
    <w:p w14:paraId="3828028D" w14:textId="77777777" w:rsidR="009070C6" w:rsidRPr="002D5E38" w:rsidRDefault="009070C6" w:rsidP="009070C6">
      <w:pPr>
        <w:pStyle w:val="Heading1"/>
        <w:spacing w:before="0" w:line="480" w:lineRule="auto"/>
        <w:ind w:left="0"/>
        <w:jc w:val="center"/>
        <w:rPr>
          <w:b w:val="0"/>
        </w:rPr>
      </w:pPr>
      <w:r w:rsidRPr="009921FB">
        <w:rPr>
          <w:b w:val="0"/>
        </w:rPr>
        <w:lastRenderedPageBreak/>
        <w:t xml:space="preserve">Are </w:t>
      </w:r>
      <w:r w:rsidRPr="002D5E38">
        <w:rPr>
          <w:b w:val="0"/>
        </w:rPr>
        <w:t>We</w:t>
      </w:r>
      <w:r w:rsidRPr="009921FB">
        <w:rPr>
          <w:b w:val="0"/>
        </w:rPr>
        <w:t xml:space="preserve"> Engaged?</w:t>
      </w:r>
      <w:r w:rsidRPr="002D5E38">
        <w:rPr>
          <w:b w:val="0"/>
        </w:rPr>
        <w:t xml:space="preserve"> A </w:t>
      </w:r>
      <w:r w:rsidRPr="009921FB">
        <w:rPr>
          <w:b w:val="0"/>
        </w:rPr>
        <w:t>College-Level</w:t>
      </w:r>
      <w:r w:rsidRPr="002D5E38">
        <w:rPr>
          <w:b w:val="0"/>
        </w:rPr>
        <w:t xml:space="preserve"> </w:t>
      </w:r>
      <w:r w:rsidRPr="009921FB">
        <w:rPr>
          <w:b w:val="0"/>
        </w:rPr>
        <w:t>Inventory</w:t>
      </w:r>
      <w:r w:rsidRPr="002D5E38">
        <w:rPr>
          <w:b w:val="0"/>
        </w:rPr>
        <w:t xml:space="preserve"> of</w:t>
      </w:r>
      <w:r w:rsidRPr="009921FB">
        <w:rPr>
          <w:b w:val="0"/>
        </w:rPr>
        <w:t xml:space="preserve"> Community</w:t>
      </w:r>
      <w:r w:rsidRPr="002D5E38">
        <w:rPr>
          <w:b w:val="0"/>
        </w:rPr>
        <w:t xml:space="preserve"> Engagement in Weber State University’s College of Arts and Humanities</w:t>
      </w:r>
    </w:p>
    <w:p w14:paraId="0E139BDB" w14:textId="567CB8D6" w:rsidR="00B22555" w:rsidRPr="00816B6D" w:rsidRDefault="00B474A5" w:rsidP="009921FB">
      <w:pPr>
        <w:pStyle w:val="BodyText"/>
        <w:spacing w:line="480" w:lineRule="auto"/>
        <w:ind w:left="0" w:right="20" w:firstLine="719"/>
        <w:rPr>
          <w:rFonts w:cs="Times New Roman"/>
        </w:rPr>
      </w:pP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engagement </w:t>
      </w:r>
      <w:r w:rsidR="00D41769" w:rsidRPr="002D5E38">
        <w:rPr>
          <w:rFonts w:cs="Times New Roman"/>
        </w:rPr>
        <w:t xml:space="preserve">(CE) </w:t>
      </w:r>
      <w:r w:rsidRPr="009921FB">
        <w:rPr>
          <w:rFonts w:cs="Times New Roman"/>
        </w:rPr>
        <w:t xml:space="preserve">among </w:t>
      </w:r>
      <w:r w:rsidRPr="002D5E38">
        <w:rPr>
          <w:rFonts w:cs="Times New Roman"/>
        </w:rPr>
        <w:t xml:space="preserve">higher </w:t>
      </w:r>
      <w:r w:rsidRPr="009921FB">
        <w:rPr>
          <w:rFonts w:cs="Times New Roman"/>
        </w:rPr>
        <w:t>education</w:t>
      </w:r>
      <w:r w:rsidRPr="002D5E38">
        <w:rPr>
          <w:rFonts w:cs="Times New Roman"/>
        </w:rPr>
        <w:t xml:space="preserve"> inst</w:t>
      </w:r>
      <w:r w:rsidRPr="00816B6D">
        <w:rPr>
          <w:rFonts w:cs="Times New Roman"/>
        </w:rPr>
        <w:t xml:space="preserve">itutions </w:t>
      </w:r>
      <w:r w:rsidRPr="009921FB">
        <w:rPr>
          <w:rFonts w:cs="Times New Roman"/>
        </w:rPr>
        <w:t>remains</w:t>
      </w:r>
      <w:r w:rsidRPr="002D5E38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topic </w:t>
      </w:r>
      <w:r w:rsidRPr="002D5E38">
        <w:rPr>
          <w:rFonts w:cs="Times New Roman"/>
        </w:rPr>
        <w:t xml:space="preserve">of </w:t>
      </w:r>
      <w:r w:rsidRPr="009921FB">
        <w:rPr>
          <w:rFonts w:cs="Times New Roman"/>
        </w:rPr>
        <w:t>particular interest</w:t>
      </w:r>
      <w:r w:rsidRPr="002D5E38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 xml:space="preserve">scholars, </w:t>
      </w:r>
      <w:r w:rsidRPr="009921FB">
        <w:rPr>
          <w:rFonts w:cs="Times New Roman"/>
        </w:rPr>
        <w:t>with</w:t>
      </w:r>
      <w:r w:rsidRPr="002D5E38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variety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of</w:t>
      </w:r>
      <w:r w:rsidRPr="009921FB">
        <w:rPr>
          <w:rFonts w:cs="Times New Roman"/>
        </w:rPr>
        <w:t xml:space="preserve"> focuses and outcomes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presented</w:t>
      </w:r>
      <w:r w:rsidRPr="002D5E38">
        <w:rPr>
          <w:rFonts w:cs="Times New Roman"/>
        </w:rPr>
        <w:t xml:space="preserve"> in the</w:t>
      </w:r>
      <w:r w:rsidRPr="009921FB">
        <w:rPr>
          <w:rFonts w:cs="Times New Roman"/>
        </w:rPr>
        <w:t xml:space="preserve"> current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literature (e.g.,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Saltmarsh</w:t>
      </w:r>
      <w:r w:rsidR="00D41769" w:rsidRPr="002D5E38">
        <w:rPr>
          <w:rFonts w:cs="Times New Roman"/>
        </w:rPr>
        <w:t xml:space="preserve"> et al.</w:t>
      </w:r>
      <w:r w:rsidRPr="009921FB">
        <w:rPr>
          <w:rFonts w:cs="Times New Roman"/>
        </w:rPr>
        <w:t>,</w:t>
      </w:r>
      <w:r w:rsidRPr="002D5E38">
        <w:rPr>
          <w:rFonts w:cs="Times New Roman"/>
        </w:rPr>
        <w:t xml:space="preserve"> 2009; </w:t>
      </w:r>
      <w:proofErr w:type="spellStart"/>
      <w:r w:rsidRPr="002D5E38">
        <w:rPr>
          <w:rFonts w:cs="Times New Roman"/>
        </w:rPr>
        <w:t>Sandmann</w:t>
      </w:r>
      <w:proofErr w:type="spellEnd"/>
      <w:r w:rsidRPr="002D5E38">
        <w:rPr>
          <w:rFonts w:cs="Times New Roman"/>
        </w:rPr>
        <w:t xml:space="preserve">, </w:t>
      </w:r>
      <w:r w:rsidRPr="009921FB">
        <w:rPr>
          <w:rFonts w:cs="Times New Roman"/>
        </w:rPr>
        <w:t>Thornton,</w:t>
      </w:r>
      <w:r w:rsidRPr="002D5E38">
        <w:rPr>
          <w:rFonts w:cs="Times New Roman"/>
        </w:rPr>
        <w:t xml:space="preserve"> &amp;</w:t>
      </w:r>
      <w:r w:rsidR="00D41769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Jaeger,</w:t>
      </w:r>
      <w:r w:rsidRPr="002D5E38">
        <w:rPr>
          <w:rFonts w:cs="Times New Roman"/>
        </w:rPr>
        <w:t xml:space="preserve"> 2009). </w:t>
      </w:r>
      <w:r w:rsidRPr="009921FB">
        <w:rPr>
          <w:rFonts w:cs="Times New Roman"/>
        </w:rPr>
        <w:t xml:space="preserve">Despite </w:t>
      </w:r>
      <w:r w:rsidRPr="002D5E38">
        <w:rPr>
          <w:rFonts w:cs="Times New Roman"/>
        </w:rPr>
        <w:t xml:space="preserve">this </w:t>
      </w:r>
      <w:r w:rsidRPr="009921FB">
        <w:rPr>
          <w:rFonts w:cs="Times New Roman"/>
        </w:rPr>
        <w:t>interest,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there </w:t>
      </w:r>
      <w:r w:rsidRPr="002D5E38">
        <w:rPr>
          <w:rFonts w:cs="Times New Roman"/>
        </w:rPr>
        <w:t xml:space="preserve">is a </w:t>
      </w:r>
      <w:r w:rsidRPr="009921FB">
        <w:rPr>
          <w:rFonts w:cs="Times New Roman"/>
        </w:rPr>
        <w:t>veritable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dearth</w:t>
      </w:r>
      <w:r w:rsidRPr="002D5E38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scholarly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examin</w:t>
      </w:r>
      <w:r w:rsidR="00D41769" w:rsidRPr="00816B6D">
        <w:rPr>
          <w:rFonts w:cs="Times New Roman"/>
        </w:rPr>
        <w:t>ation of</w:t>
      </w:r>
      <w:r w:rsidRPr="009921FB">
        <w:rPr>
          <w:rFonts w:cs="Times New Roman"/>
        </w:rPr>
        <w:t xml:space="preserve"> </w:t>
      </w:r>
      <w:r w:rsidR="00D41769" w:rsidRPr="002D5E38">
        <w:rPr>
          <w:rFonts w:cs="Times New Roman"/>
        </w:rPr>
        <w:t>CE</w:t>
      </w:r>
      <w:r w:rsidRPr="00816B6D">
        <w:rPr>
          <w:rFonts w:cs="Times New Roman"/>
        </w:rPr>
        <w:t xml:space="preserve"> at the </w:t>
      </w:r>
      <w:r w:rsidRPr="009921FB">
        <w:rPr>
          <w:rFonts w:cs="Times New Roman"/>
        </w:rPr>
        <w:t xml:space="preserve">college </w:t>
      </w:r>
      <w:r w:rsidRPr="002D5E38">
        <w:rPr>
          <w:rFonts w:cs="Times New Roman"/>
        </w:rPr>
        <w:t>level, as the</w:t>
      </w:r>
      <w:r w:rsidRPr="009921FB">
        <w:rPr>
          <w:rFonts w:cs="Times New Roman"/>
        </w:rPr>
        <w:t xml:space="preserve"> vast</w:t>
      </w:r>
      <w:r w:rsidRPr="002D5E38">
        <w:rPr>
          <w:rFonts w:cs="Times New Roman"/>
        </w:rPr>
        <w:t xml:space="preserve"> majority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of the</w:t>
      </w:r>
      <w:r w:rsidRPr="009921FB">
        <w:rPr>
          <w:rFonts w:cs="Times New Roman"/>
        </w:rPr>
        <w:t xml:space="preserve"> literature </w:t>
      </w:r>
      <w:r w:rsidR="00D41769" w:rsidRPr="00816B6D">
        <w:rPr>
          <w:rFonts w:cs="Times New Roman"/>
        </w:rPr>
        <w:t xml:space="preserve">centers </w:t>
      </w:r>
      <w:r w:rsidRPr="00816B6D">
        <w:rPr>
          <w:rFonts w:cs="Times New Roman"/>
        </w:rPr>
        <w:t>on the</w:t>
      </w:r>
      <w:r w:rsidRPr="009921FB">
        <w:rPr>
          <w:rFonts w:cs="Times New Roman"/>
        </w:rPr>
        <w:t xml:space="preserve"> institutional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(i.e.,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university) </w:t>
      </w:r>
      <w:r w:rsidRPr="002D5E38">
        <w:rPr>
          <w:rFonts w:cs="Times New Roman"/>
        </w:rPr>
        <w:t xml:space="preserve">unit </w:t>
      </w:r>
      <w:r w:rsidRPr="009921FB">
        <w:rPr>
          <w:rFonts w:cs="Times New Roman"/>
        </w:rPr>
        <w:t>(Saltmarsh,</w:t>
      </w:r>
      <w:r w:rsidRPr="002D5E38">
        <w:rPr>
          <w:rFonts w:cs="Times New Roman"/>
        </w:rPr>
        <w:t xml:space="preserve"> Middleton</w:t>
      </w:r>
      <w:r w:rsidR="00613547">
        <w:rPr>
          <w:rFonts w:cs="Times New Roman"/>
        </w:rPr>
        <w:t>,</w:t>
      </w:r>
      <w:r w:rsidRPr="00816B6D">
        <w:rPr>
          <w:rFonts w:cs="Times New Roman"/>
        </w:rPr>
        <w:t xml:space="preserve"> &amp;</w:t>
      </w:r>
      <w:r w:rsidRPr="009921FB">
        <w:rPr>
          <w:rFonts w:cs="Times New Roman"/>
        </w:rPr>
        <w:t xml:space="preserve"> Quan,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2019</w:t>
      </w:r>
      <w:r w:rsidR="00816B6D">
        <w:rPr>
          <w:rFonts w:cs="Times New Roman"/>
        </w:rPr>
        <w:t xml:space="preserve">, </w:t>
      </w:r>
      <w:r w:rsidR="00816B6D" w:rsidRPr="00816B6D">
        <w:rPr>
          <w:rFonts w:cs="Times New Roman"/>
        </w:rPr>
        <w:t>in this issue</w:t>
      </w:r>
      <w:r w:rsidRPr="009921FB">
        <w:rPr>
          <w:rFonts w:cs="Times New Roman"/>
        </w:rPr>
        <w:t>).</w:t>
      </w:r>
      <w:r w:rsidRPr="002D5E38">
        <w:rPr>
          <w:rFonts w:cs="Times New Roman"/>
        </w:rPr>
        <w:t xml:space="preserve"> </w:t>
      </w:r>
    </w:p>
    <w:p w14:paraId="012DC6D8" w14:textId="47087D7F" w:rsidR="00586D4D" w:rsidRPr="002D5E38" w:rsidRDefault="00B474A5" w:rsidP="009921FB">
      <w:pPr>
        <w:pStyle w:val="BodyText"/>
        <w:spacing w:line="480" w:lineRule="auto"/>
        <w:ind w:left="0" w:right="20" w:firstLine="620"/>
        <w:rPr>
          <w:rFonts w:cs="Times New Roman"/>
        </w:rPr>
      </w:pPr>
      <w:r w:rsidRPr="00816B6D">
        <w:rPr>
          <w:rFonts w:cs="Times New Roman"/>
        </w:rPr>
        <w:t>One</w:t>
      </w:r>
      <w:r w:rsidRPr="009921FB">
        <w:rPr>
          <w:rFonts w:cs="Times New Roman"/>
        </w:rPr>
        <w:t xml:space="preserve"> may speculate as</w:t>
      </w:r>
      <w:r w:rsidRPr="002D5E38">
        <w:rPr>
          <w:rFonts w:cs="Times New Roman"/>
        </w:rPr>
        <w:t xml:space="preserve"> to the various</w:t>
      </w:r>
      <w:r w:rsidRPr="009921FB">
        <w:rPr>
          <w:rFonts w:cs="Times New Roman"/>
        </w:rPr>
        <w:t xml:space="preserve"> causes</w:t>
      </w:r>
      <w:r w:rsidRPr="002D5E38">
        <w:rPr>
          <w:rFonts w:cs="Times New Roman"/>
        </w:rPr>
        <w:t xml:space="preserve"> of this </w:t>
      </w:r>
      <w:r w:rsidR="00D41769" w:rsidRPr="00816B6D">
        <w:rPr>
          <w:rFonts w:cs="Times New Roman"/>
        </w:rPr>
        <w:t xml:space="preserve">lack of </w:t>
      </w:r>
      <w:r w:rsidRPr="009921FB">
        <w:rPr>
          <w:rFonts w:cs="Times New Roman"/>
        </w:rPr>
        <w:t xml:space="preserve">focus </w:t>
      </w:r>
      <w:r w:rsidR="00D41769" w:rsidRPr="002D5E38">
        <w:rPr>
          <w:rFonts w:cs="Times New Roman"/>
        </w:rPr>
        <w:t xml:space="preserve">on </w:t>
      </w:r>
      <w:r w:rsidRPr="009921FB">
        <w:rPr>
          <w:rFonts w:cs="Times New Roman"/>
        </w:rPr>
        <w:t>college</w:t>
      </w:r>
      <w:r w:rsidR="00D41769" w:rsidRPr="002D5E38">
        <w:rPr>
          <w:rFonts w:cs="Times New Roman"/>
        </w:rPr>
        <w:t>-</w:t>
      </w:r>
      <w:r w:rsidRPr="009921FB">
        <w:rPr>
          <w:rFonts w:cs="Times New Roman"/>
        </w:rPr>
        <w:t>level</w:t>
      </w:r>
      <w:r w:rsidR="00D41769" w:rsidRPr="002D5E38">
        <w:rPr>
          <w:rFonts w:cs="Times New Roman"/>
        </w:rPr>
        <w:t xml:space="preserve"> CE</w:t>
      </w:r>
      <w:r w:rsidRPr="009921FB">
        <w:rPr>
          <w:rFonts w:cs="Times New Roman"/>
        </w:rPr>
        <w:t>.</w:t>
      </w:r>
      <w:r w:rsidR="00B22555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Eckel,</w:t>
      </w:r>
      <w:r w:rsidRPr="002D5E38">
        <w:rPr>
          <w:rFonts w:cs="Times New Roman"/>
        </w:rPr>
        <w:t xml:space="preserve"> </w:t>
      </w:r>
      <w:r w:rsidR="00D41769" w:rsidRPr="00816B6D">
        <w:rPr>
          <w:rFonts w:cs="Times New Roman"/>
        </w:rPr>
        <w:t>Green, Hill, and Mallon</w:t>
      </w:r>
      <w:r w:rsidR="00D41769" w:rsidRPr="00816B6D" w:rsidDel="00D41769">
        <w:rPr>
          <w:rFonts w:cs="Times New Roman"/>
        </w:rPr>
        <w:t xml:space="preserve"> </w:t>
      </w:r>
      <w:r w:rsidRPr="00816B6D">
        <w:rPr>
          <w:rFonts w:cs="Times New Roman"/>
        </w:rPr>
        <w:t>(1999)</w:t>
      </w:r>
      <w:r w:rsidRPr="009921FB">
        <w:rPr>
          <w:rFonts w:cs="Times New Roman"/>
        </w:rPr>
        <w:t xml:space="preserve"> </w:t>
      </w:r>
      <w:r w:rsidR="00B22555" w:rsidRPr="00816B6D">
        <w:rPr>
          <w:rFonts w:cs="Times New Roman"/>
        </w:rPr>
        <w:t xml:space="preserve">offered a possible </w:t>
      </w:r>
      <w:r w:rsidRPr="009921FB">
        <w:rPr>
          <w:rFonts w:cs="Times New Roman"/>
        </w:rPr>
        <w:t>explanation</w:t>
      </w:r>
      <w:r w:rsidRPr="002D5E38">
        <w:rPr>
          <w:rFonts w:cs="Times New Roman"/>
        </w:rPr>
        <w:t xml:space="preserve"> </w:t>
      </w:r>
      <w:r w:rsidR="00B22555" w:rsidRPr="00816B6D">
        <w:rPr>
          <w:rFonts w:cs="Times New Roman"/>
        </w:rPr>
        <w:t xml:space="preserve">by noting </w:t>
      </w:r>
      <w:r w:rsidRPr="009921FB">
        <w:rPr>
          <w:rFonts w:cs="Times New Roman"/>
        </w:rPr>
        <w:t>that</w:t>
      </w:r>
      <w:r w:rsidRPr="002D5E38">
        <w:rPr>
          <w:rFonts w:cs="Times New Roman"/>
        </w:rPr>
        <w:t xml:space="preserve"> small entities </w:t>
      </w:r>
      <w:r w:rsidRPr="009921FB">
        <w:rPr>
          <w:rFonts w:cs="Times New Roman"/>
        </w:rPr>
        <w:t>within</w:t>
      </w:r>
      <w:r w:rsidRPr="002D5E38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university</w:t>
      </w:r>
      <w:r w:rsidRPr="009921FB">
        <w:rPr>
          <w:rFonts w:cs="Times New Roman"/>
        </w:rPr>
        <w:t xml:space="preserve"> (e.g.,</w:t>
      </w:r>
      <w:r w:rsidRPr="002D5E38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single college)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may </w:t>
      </w:r>
      <w:r w:rsidRPr="002D5E38">
        <w:rPr>
          <w:rFonts w:cs="Times New Roman"/>
        </w:rPr>
        <w:t>not have</w:t>
      </w:r>
      <w:r w:rsidRPr="009921FB">
        <w:rPr>
          <w:rFonts w:cs="Times New Roman"/>
        </w:rPr>
        <w:t xml:space="preserve"> enough</w:t>
      </w:r>
      <w:r w:rsidRPr="002D5E38">
        <w:rPr>
          <w:rFonts w:cs="Times New Roman"/>
        </w:rPr>
        <w:t xml:space="preserve"> influence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 xml:space="preserve">to </w:t>
      </w:r>
      <w:r w:rsidRPr="009921FB">
        <w:rPr>
          <w:rFonts w:cs="Times New Roman"/>
        </w:rPr>
        <w:t>affect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overall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institutional change.</w:t>
      </w:r>
      <w:r w:rsidRPr="002D5E38">
        <w:rPr>
          <w:rFonts w:cs="Times New Roman"/>
        </w:rPr>
        <w:t xml:space="preserve"> </w:t>
      </w:r>
      <w:r w:rsidR="00B22555" w:rsidRPr="00816B6D">
        <w:rPr>
          <w:rFonts w:cs="Times New Roman"/>
        </w:rPr>
        <w:t>According to t</w:t>
      </w:r>
      <w:r w:rsidRPr="00816B6D">
        <w:rPr>
          <w:rFonts w:cs="Times New Roman"/>
        </w:rPr>
        <w:t xml:space="preserve">his </w:t>
      </w:r>
      <w:r w:rsidRPr="009921FB">
        <w:rPr>
          <w:rFonts w:cs="Times New Roman"/>
        </w:rPr>
        <w:t>view</w:t>
      </w:r>
      <w:r w:rsidR="00B22555" w:rsidRPr="002D5E38">
        <w:rPr>
          <w:rFonts w:cs="Times New Roman"/>
        </w:rPr>
        <w:t xml:space="preserve">, </w:t>
      </w:r>
      <w:r w:rsidRPr="002D5E38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college</w:t>
      </w:r>
      <w:r w:rsidR="00B22555" w:rsidRPr="00816B6D">
        <w:rPr>
          <w:rFonts w:cs="Times New Roman"/>
        </w:rPr>
        <w:t>-</w:t>
      </w:r>
      <w:r w:rsidRPr="009921FB">
        <w:rPr>
          <w:rFonts w:cs="Times New Roman"/>
        </w:rPr>
        <w:t>level</w:t>
      </w:r>
      <w:r w:rsidRPr="002D5E38">
        <w:rPr>
          <w:rFonts w:cs="Times New Roman"/>
        </w:rPr>
        <w:t xml:space="preserve"> focus</w:t>
      </w:r>
      <w:r w:rsidRPr="009921FB">
        <w:rPr>
          <w:rFonts w:cs="Times New Roman"/>
        </w:rPr>
        <w:t xml:space="preserve"> </w:t>
      </w:r>
      <w:r w:rsidR="00B22555" w:rsidRPr="00816B6D">
        <w:rPr>
          <w:rFonts w:cs="Times New Roman"/>
        </w:rPr>
        <w:t xml:space="preserve">may be </w:t>
      </w:r>
      <w:r w:rsidRPr="00816B6D">
        <w:rPr>
          <w:rFonts w:cs="Times New Roman"/>
        </w:rPr>
        <w:t xml:space="preserve">too </w:t>
      </w:r>
      <w:r w:rsidRPr="009921FB">
        <w:rPr>
          <w:rFonts w:cs="Times New Roman"/>
        </w:rPr>
        <w:t xml:space="preserve">granular </w:t>
      </w:r>
      <w:r w:rsidRPr="002D5E38">
        <w:rPr>
          <w:rFonts w:cs="Times New Roman"/>
        </w:rPr>
        <w:t>in the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larger institutional</w:t>
      </w:r>
      <w:r w:rsidRPr="009921FB">
        <w:rPr>
          <w:rFonts w:cs="Times New Roman"/>
        </w:rPr>
        <w:t xml:space="preserve"> landscape.</w:t>
      </w:r>
      <w:r w:rsidRPr="002D5E38">
        <w:rPr>
          <w:rFonts w:cs="Times New Roman"/>
        </w:rPr>
        <w:t xml:space="preserve"> Yet, </w:t>
      </w:r>
      <w:r w:rsidRPr="009921FB">
        <w:rPr>
          <w:rFonts w:cs="Times New Roman"/>
        </w:rPr>
        <w:t>Jaeger,</w:t>
      </w:r>
      <w:r w:rsidRPr="002D5E38">
        <w:rPr>
          <w:rFonts w:cs="Times New Roman"/>
        </w:rPr>
        <w:t xml:space="preserve"> Jameson, </w:t>
      </w:r>
      <w:r w:rsidRPr="009921FB">
        <w:rPr>
          <w:rFonts w:cs="Times New Roman"/>
        </w:rPr>
        <w:t>and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Clayton</w:t>
      </w:r>
      <w:r w:rsidRPr="002D5E38">
        <w:rPr>
          <w:rFonts w:cs="Times New Roman"/>
        </w:rPr>
        <w:t xml:space="preserve"> (2012) </w:t>
      </w:r>
      <w:r w:rsidR="00B22555" w:rsidRPr="00816B6D">
        <w:rPr>
          <w:rFonts w:cs="Times New Roman"/>
        </w:rPr>
        <w:t xml:space="preserve">made the </w:t>
      </w:r>
      <w:r w:rsidRPr="002D5E38">
        <w:rPr>
          <w:rFonts w:cs="Times New Roman"/>
        </w:rPr>
        <w:t>important</w:t>
      </w:r>
      <w:r w:rsidRPr="009921FB">
        <w:rPr>
          <w:rFonts w:cs="Times New Roman"/>
        </w:rPr>
        <w:t xml:space="preserve"> argu</w:t>
      </w:r>
      <w:r w:rsidR="00B22555" w:rsidRPr="002D5E38">
        <w:rPr>
          <w:rFonts w:cs="Times New Roman"/>
        </w:rPr>
        <w:t>ment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that lasting</w:t>
      </w:r>
      <w:r w:rsidRPr="009921FB">
        <w:rPr>
          <w:rFonts w:cs="Times New Roman"/>
        </w:rPr>
        <w:t xml:space="preserve"> change </w:t>
      </w:r>
      <w:r w:rsidRPr="002D5E38">
        <w:rPr>
          <w:rFonts w:cs="Times New Roman"/>
        </w:rPr>
        <w:t xml:space="preserve">within </w:t>
      </w:r>
      <w:r w:rsidRPr="009921FB">
        <w:rPr>
          <w:rFonts w:cs="Times New Roman"/>
        </w:rPr>
        <w:t>an</w:t>
      </w:r>
      <w:r w:rsidRPr="002D5E38">
        <w:rPr>
          <w:rFonts w:cs="Times New Roman"/>
        </w:rPr>
        <w:t xml:space="preserve"> institution </w:t>
      </w:r>
      <w:r w:rsidRPr="009921FB">
        <w:rPr>
          <w:rFonts w:cs="Times New Roman"/>
        </w:rPr>
        <w:t>“will</w:t>
      </w:r>
      <w:r w:rsidRPr="002D5E38">
        <w:rPr>
          <w:rFonts w:cs="Times New Roman"/>
        </w:rPr>
        <w:t xml:space="preserve"> be </w:t>
      </w:r>
      <w:r w:rsidRPr="009921FB">
        <w:rPr>
          <w:rFonts w:cs="Times New Roman"/>
        </w:rPr>
        <w:t>sustainable</w:t>
      </w:r>
      <w:r w:rsidRPr="002D5E38">
        <w:rPr>
          <w:rFonts w:cs="Times New Roman"/>
        </w:rPr>
        <w:t xml:space="preserve"> only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 xml:space="preserve">if </w:t>
      </w:r>
      <w:r w:rsidRPr="009921FB">
        <w:rPr>
          <w:rFonts w:cs="Times New Roman"/>
        </w:rPr>
        <w:t>it</w:t>
      </w:r>
      <w:r w:rsidRPr="002D5E38">
        <w:rPr>
          <w:rFonts w:cs="Times New Roman"/>
        </w:rPr>
        <w:t xml:space="preserve"> is </w:t>
      </w:r>
      <w:r w:rsidRPr="009921FB">
        <w:rPr>
          <w:rFonts w:cs="Times New Roman"/>
        </w:rPr>
        <w:t>pervasive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throughout </w:t>
      </w:r>
      <w:r w:rsidRPr="002D5E38">
        <w:rPr>
          <w:rFonts w:cs="Times New Roman"/>
        </w:rPr>
        <w:t>the institution’s</w:t>
      </w:r>
      <w:r w:rsidRPr="009921FB">
        <w:rPr>
          <w:rFonts w:cs="Times New Roman"/>
        </w:rPr>
        <w:t xml:space="preserve"> colleges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2D5E38">
        <w:rPr>
          <w:rFonts w:cs="Times New Roman"/>
        </w:rPr>
        <w:t xml:space="preserve"> departments”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 xml:space="preserve">(p. </w:t>
      </w:r>
      <w:r w:rsidRPr="009921FB">
        <w:rPr>
          <w:rFonts w:cs="Times New Roman"/>
        </w:rPr>
        <w:t>152)</w:t>
      </w:r>
      <w:r w:rsidR="00B22555" w:rsidRPr="002D5E38">
        <w:rPr>
          <w:rFonts w:cs="Times New Roman"/>
        </w:rPr>
        <w:t xml:space="preserve">, </w:t>
      </w:r>
      <w:r w:rsidRPr="009921FB">
        <w:rPr>
          <w:rFonts w:cs="Times New Roman"/>
        </w:rPr>
        <w:t>suggest</w:t>
      </w:r>
      <w:r w:rsidR="00B22555" w:rsidRPr="002D5E38">
        <w:rPr>
          <w:rFonts w:cs="Times New Roman"/>
        </w:rPr>
        <w:t xml:space="preserve">ing </w:t>
      </w:r>
      <w:r w:rsidRPr="00816B6D">
        <w:rPr>
          <w:rFonts w:cs="Times New Roman"/>
        </w:rPr>
        <w:t>the necessity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of</w:t>
      </w:r>
      <w:r w:rsidRPr="009921FB">
        <w:rPr>
          <w:rFonts w:cs="Times New Roman"/>
        </w:rPr>
        <w:t xml:space="preserve"> granular </w:t>
      </w:r>
      <w:r w:rsidRPr="002D5E38">
        <w:rPr>
          <w:rFonts w:cs="Times New Roman"/>
        </w:rPr>
        <w:t>levels</w:t>
      </w:r>
      <w:r w:rsidR="009070C6" w:rsidRPr="00816B6D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focus.</w:t>
      </w:r>
      <w:r w:rsidRPr="002D5E38">
        <w:rPr>
          <w:rFonts w:cs="Times New Roman"/>
        </w:rPr>
        <w:t xml:space="preserve"> With this </w:t>
      </w:r>
      <w:r w:rsidRPr="009921FB">
        <w:rPr>
          <w:rFonts w:cs="Times New Roman"/>
        </w:rPr>
        <w:t>view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2D5E38">
        <w:rPr>
          <w:rFonts w:cs="Times New Roman"/>
        </w:rPr>
        <w:t xml:space="preserve"> </w:t>
      </w:r>
      <w:r w:rsidR="00B22555" w:rsidRPr="00816B6D">
        <w:rPr>
          <w:rFonts w:cs="Times New Roman"/>
        </w:rPr>
        <w:t xml:space="preserve">a </w:t>
      </w:r>
      <w:r w:rsidRPr="009921FB">
        <w:rPr>
          <w:rFonts w:cs="Times New Roman"/>
        </w:rPr>
        <w:t>basis,</w:t>
      </w:r>
      <w:r w:rsidRPr="002D5E38">
        <w:rPr>
          <w:rFonts w:cs="Times New Roman"/>
        </w:rPr>
        <w:t xml:space="preserve"> </w:t>
      </w:r>
      <w:r w:rsidR="00524C3C" w:rsidRPr="00816B6D">
        <w:rPr>
          <w:rFonts w:cs="Times New Roman"/>
        </w:rPr>
        <w:t xml:space="preserve">we </w:t>
      </w:r>
      <w:r w:rsidR="00294053" w:rsidRPr="002D5E38">
        <w:rPr>
          <w:rFonts w:cs="Times New Roman"/>
        </w:rPr>
        <w:t>maintain</w:t>
      </w:r>
      <w:r w:rsidR="00294053"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that</w:t>
      </w:r>
      <w:r w:rsidRPr="009921FB">
        <w:rPr>
          <w:rFonts w:cs="Times New Roman"/>
        </w:rPr>
        <w:t xml:space="preserve"> an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>analysis</w:t>
      </w:r>
      <w:r w:rsidRPr="002D5E38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college</w:t>
      </w:r>
      <w:r w:rsidR="00524C3C" w:rsidRPr="002D5E38">
        <w:rPr>
          <w:rFonts w:cs="Times New Roman"/>
        </w:rPr>
        <w:t>-</w:t>
      </w:r>
      <w:r w:rsidRPr="009921FB">
        <w:rPr>
          <w:rFonts w:cs="Times New Roman"/>
        </w:rPr>
        <w:t>level</w:t>
      </w:r>
      <w:r w:rsidRPr="002D5E38">
        <w:rPr>
          <w:rFonts w:cs="Times New Roman"/>
        </w:rPr>
        <w:t xml:space="preserve"> participation in </w:t>
      </w:r>
      <w:r w:rsidR="00524C3C" w:rsidRPr="002D5E38">
        <w:rPr>
          <w:rFonts w:cs="Times New Roman"/>
        </w:rPr>
        <w:t>CE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offers an essential</w:t>
      </w:r>
      <w:r w:rsidRPr="002D5E38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piece </w:t>
      </w:r>
      <w:r w:rsidRPr="002D5E38">
        <w:rPr>
          <w:rFonts w:cs="Times New Roman"/>
        </w:rPr>
        <w:t>in the</w:t>
      </w:r>
      <w:r w:rsidRPr="009921FB">
        <w:rPr>
          <w:rFonts w:cs="Times New Roman"/>
        </w:rPr>
        <w:t xml:space="preserve"> </w:t>
      </w:r>
      <w:r w:rsidRPr="002D5E38">
        <w:rPr>
          <w:rFonts w:cs="Times New Roman"/>
        </w:rPr>
        <w:t xml:space="preserve">overall </w:t>
      </w:r>
      <w:r w:rsidRPr="009921FB">
        <w:rPr>
          <w:rFonts w:cs="Times New Roman"/>
        </w:rPr>
        <w:t>portrait</w:t>
      </w:r>
      <w:r w:rsidRPr="002D5E38">
        <w:rPr>
          <w:rFonts w:cs="Times New Roman"/>
        </w:rPr>
        <w:t xml:space="preserve"> of institutional </w:t>
      </w:r>
      <w:r w:rsidRPr="009921FB">
        <w:rPr>
          <w:rFonts w:cs="Times New Roman"/>
        </w:rPr>
        <w:t>practices.</w:t>
      </w:r>
    </w:p>
    <w:p w14:paraId="1A2EAF2E" w14:textId="7AA5B693" w:rsidR="00586D4D" w:rsidRPr="00816B6D" w:rsidRDefault="00934397" w:rsidP="009921FB">
      <w:pPr>
        <w:pStyle w:val="BodyText"/>
        <w:spacing w:line="480" w:lineRule="auto"/>
        <w:ind w:left="0" w:right="20" w:firstLine="720"/>
        <w:rPr>
          <w:rFonts w:cs="Times New Roman"/>
        </w:rPr>
      </w:pPr>
      <w:r w:rsidRPr="009921FB">
        <w:rPr>
          <w:rFonts w:cs="Times New Roman"/>
        </w:rPr>
        <w:t>C</w:t>
      </w:r>
      <w:r w:rsidR="00B474A5" w:rsidRPr="009921FB">
        <w:rPr>
          <w:rFonts w:cs="Times New Roman"/>
        </w:rPr>
        <w:t>olleges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and</w:t>
      </w:r>
      <w:r w:rsidR="00B474A5" w:rsidRPr="002D5E38">
        <w:rPr>
          <w:rFonts w:cs="Times New Roman"/>
        </w:rPr>
        <w:t xml:space="preserve"> departments within </w:t>
      </w:r>
      <w:r w:rsidR="00B474A5" w:rsidRPr="009921FB">
        <w:rPr>
          <w:rFonts w:cs="Times New Roman"/>
        </w:rPr>
        <w:t>institutions</w:t>
      </w:r>
      <w:r w:rsidR="00B474A5" w:rsidRPr="002D5E38">
        <w:rPr>
          <w:rFonts w:cs="Times New Roman"/>
        </w:rPr>
        <w:t xml:space="preserve"> of </w:t>
      </w:r>
      <w:r w:rsidR="00B474A5" w:rsidRPr="009921FB">
        <w:rPr>
          <w:rFonts w:cs="Times New Roman"/>
        </w:rPr>
        <w:t>higher education</w:t>
      </w:r>
      <w:r w:rsidR="00B474A5" w:rsidRPr="002D5E38">
        <w:rPr>
          <w:rFonts w:cs="Times New Roman"/>
        </w:rPr>
        <w:t xml:space="preserve"> should </w:t>
      </w:r>
      <w:r w:rsidR="00B474A5" w:rsidRPr="009921FB">
        <w:rPr>
          <w:rFonts w:cs="Times New Roman"/>
        </w:rPr>
        <w:t xml:space="preserve">align </w:t>
      </w:r>
      <w:r w:rsidR="00B474A5" w:rsidRPr="002D5E38">
        <w:rPr>
          <w:rFonts w:cs="Times New Roman"/>
        </w:rPr>
        <w:t xml:space="preserve">with </w:t>
      </w:r>
      <w:r w:rsidR="00B474A5" w:rsidRPr="009921FB">
        <w:rPr>
          <w:rFonts w:cs="Times New Roman"/>
        </w:rPr>
        <w:t>university-level</w:t>
      </w:r>
      <w:r w:rsidR="00B474A5" w:rsidRPr="002D5E38">
        <w:rPr>
          <w:rFonts w:cs="Times New Roman"/>
        </w:rPr>
        <w:t xml:space="preserve"> initiatives </w:t>
      </w:r>
      <w:r w:rsidR="00B474A5" w:rsidRPr="009921FB">
        <w:rPr>
          <w:rFonts w:cs="Times New Roman"/>
        </w:rPr>
        <w:t xml:space="preserve">because </w:t>
      </w:r>
      <w:r w:rsidR="00B474A5" w:rsidRPr="002D5E38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degree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of</w:t>
      </w:r>
      <w:r w:rsidR="00B474A5" w:rsidRPr="009921FB">
        <w:rPr>
          <w:rFonts w:cs="Times New Roman"/>
        </w:rPr>
        <w:t xml:space="preserve"> college</w:t>
      </w:r>
      <w:r w:rsidR="00294053" w:rsidRPr="002D5E38">
        <w:rPr>
          <w:rFonts w:cs="Times New Roman"/>
        </w:rPr>
        <w:t>-</w:t>
      </w:r>
      <w:r w:rsidR="00B474A5" w:rsidRPr="002D5E38">
        <w:rPr>
          <w:rFonts w:cs="Times New Roman"/>
        </w:rPr>
        <w:t xml:space="preserve">level </w:t>
      </w:r>
      <w:r w:rsidR="00B474A5" w:rsidRPr="009921FB">
        <w:rPr>
          <w:rFonts w:cs="Times New Roman"/>
        </w:rPr>
        <w:t xml:space="preserve">adherence </w:t>
      </w:r>
      <w:r w:rsidR="00B474A5" w:rsidRPr="002D5E38">
        <w:rPr>
          <w:rFonts w:cs="Times New Roman"/>
        </w:rPr>
        <w:t>to</w:t>
      </w:r>
      <w:r w:rsidR="00B474A5" w:rsidRPr="009921FB">
        <w:rPr>
          <w:rFonts w:cs="Times New Roman"/>
        </w:rPr>
        <w:t xml:space="preserve"> </w:t>
      </w:r>
      <w:r w:rsidR="00294053" w:rsidRPr="002D5E38">
        <w:rPr>
          <w:rFonts w:cs="Times New Roman"/>
        </w:rPr>
        <w:t>these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initiatives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provides</w:t>
      </w:r>
      <w:r w:rsidR="00B474A5" w:rsidRPr="002D5E38">
        <w:rPr>
          <w:rFonts w:cs="Times New Roman"/>
        </w:rPr>
        <w:t xml:space="preserve"> a</w:t>
      </w:r>
      <w:r w:rsidR="00B474A5" w:rsidRPr="009921FB">
        <w:rPr>
          <w:rFonts w:cs="Times New Roman"/>
        </w:rPr>
        <w:t xml:space="preserve"> vital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index </w:t>
      </w:r>
      <w:r w:rsidR="00294053" w:rsidRPr="00816B6D">
        <w:rPr>
          <w:rFonts w:cs="Times New Roman"/>
        </w:rPr>
        <w:t xml:space="preserve">for </w:t>
      </w:r>
      <w:r w:rsidR="00B474A5" w:rsidRPr="00816B6D">
        <w:rPr>
          <w:rFonts w:cs="Times New Roman"/>
        </w:rPr>
        <w:t xml:space="preserve">the </w:t>
      </w:r>
      <w:r w:rsidR="00B474A5" w:rsidRPr="009921FB">
        <w:rPr>
          <w:rFonts w:cs="Times New Roman"/>
        </w:rPr>
        <w:t>coherence and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permeation</w:t>
      </w:r>
      <w:r w:rsidR="00B474A5" w:rsidRPr="002D5E38">
        <w:rPr>
          <w:rFonts w:cs="Times New Roman"/>
        </w:rPr>
        <w:t xml:space="preserve"> of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university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vision</w:t>
      </w:r>
      <w:r w:rsidRPr="00816B6D">
        <w:rPr>
          <w:rFonts w:cs="Times New Roman"/>
        </w:rPr>
        <w:t>.</w:t>
      </w:r>
      <w:r w:rsidR="00B474A5" w:rsidRPr="009921FB">
        <w:rPr>
          <w:rFonts w:cs="Times New Roman"/>
        </w:rPr>
        <w:t xml:space="preserve"> </w:t>
      </w:r>
      <w:r w:rsidRPr="002D5E38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</w:t>
      </w:r>
      <w:proofErr w:type="spellStart"/>
      <w:r w:rsidR="00B474A5" w:rsidRPr="009921FB">
        <w:rPr>
          <w:rFonts w:cs="Times New Roman"/>
        </w:rPr>
        <w:t>Telitha</w:t>
      </w:r>
      <w:proofErr w:type="spellEnd"/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E. Lindquist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College </w:t>
      </w:r>
      <w:r w:rsidR="00B474A5" w:rsidRPr="002D5E38">
        <w:rPr>
          <w:rFonts w:cs="Times New Roman"/>
        </w:rPr>
        <w:t xml:space="preserve">of </w:t>
      </w:r>
      <w:r w:rsidR="00B474A5" w:rsidRPr="009921FB">
        <w:rPr>
          <w:rFonts w:cs="Times New Roman"/>
        </w:rPr>
        <w:t>Arts</w:t>
      </w:r>
      <w:r w:rsidR="00B474A5" w:rsidRPr="002D5E38">
        <w:rPr>
          <w:rFonts w:cs="Times New Roman"/>
        </w:rPr>
        <w:t xml:space="preserve"> and </w:t>
      </w:r>
      <w:r w:rsidR="00B474A5" w:rsidRPr="009921FB">
        <w:rPr>
          <w:rFonts w:cs="Times New Roman"/>
        </w:rPr>
        <w:t>Humanities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at</w:t>
      </w:r>
      <w:r w:rsidRPr="009921FB">
        <w:rPr>
          <w:rFonts w:cs="Times New Roman"/>
        </w:rPr>
        <w:t xml:space="preserve"> </w:t>
      </w:r>
      <w:r w:rsidR="00B474A5" w:rsidRPr="009921FB">
        <w:rPr>
          <w:rFonts w:cs="Times New Roman"/>
        </w:rPr>
        <w:t>Weber</w:t>
      </w:r>
      <w:r w:rsidR="00B474A5" w:rsidRPr="002D5E38">
        <w:rPr>
          <w:rFonts w:cs="Times New Roman"/>
        </w:rPr>
        <w:t xml:space="preserve"> </w:t>
      </w:r>
      <w:r w:rsidR="00B474A5" w:rsidRPr="009921FB">
        <w:rPr>
          <w:rFonts w:cs="Times New Roman"/>
        </w:rPr>
        <w:t>State</w:t>
      </w:r>
      <w:r w:rsidR="00B474A5" w:rsidRPr="002D5E38">
        <w:rPr>
          <w:rFonts w:cs="Times New Roman"/>
        </w:rPr>
        <w:t xml:space="preserve"> University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 xml:space="preserve">(WSU) </w:t>
      </w:r>
      <w:r w:rsidR="00294053" w:rsidRPr="00816B6D">
        <w:rPr>
          <w:rFonts w:cs="Times New Roman"/>
        </w:rPr>
        <w:t xml:space="preserve">employed </w:t>
      </w:r>
      <w:r w:rsidRPr="00816B6D">
        <w:rPr>
          <w:rFonts w:cs="Times New Roman"/>
        </w:rPr>
        <w:t>Saltmarsh and Middleton</w:t>
      </w:r>
      <w:r w:rsidR="00294053" w:rsidRPr="00816B6D">
        <w:rPr>
          <w:rFonts w:cs="Times New Roman"/>
        </w:rPr>
        <w:t xml:space="preserve">’s </w:t>
      </w:r>
      <w:r w:rsidR="00CB4132" w:rsidRPr="00816B6D">
        <w:rPr>
          <w:rFonts w:cs="Times New Roman"/>
        </w:rPr>
        <w:t xml:space="preserve">Self-Assessment Rubric for the Institutionalization of Community Engagement </w:t>
      </w:r>
      <w:r w:rsidR="00CB4132" w:rsidRPr="00D26839">
        <w:rPr>
          <w:rFonts w:cs="Times New Roman"/>
        </w:rPr>
        <w:t>at the Level of the College Within a University</w:t>
      </w:r>
      <w:r w:rsidR="00CB4132" w:rsidRPr="003E54F2" w:rsidDel="00CB4132">
        <w:rPr>
          <w:rFonts w:cs="Times New Roman"/>
        </w:rPr>
        <w:t xml:space="preserve"> </w:t>
      </w:r>
      <w:r w:rsidR="00AC6626">
        <w:rPr>
          <w:rFonts w:cs="Times New Roman"/>
        </w:rPr>
        <w:t xml:space="preserve">(see Saltmarsh, Middleton, &amp; Quan, </w:t>
      </w:r>
      <w:r w:rsidR="00AC6626">
        <w:rPr>
          <w:rFonts w:cs="Times New Roman"/>
        </w:rPr>
        <w:lastRenderedPageBreak/>
        <w:t xml:space="preserve">2019) </w:t>
      </w:r>
      <w:r w:rsidRPr="002D5E38">
        <w:rPr>
          <w:rFonts w:cs="Times New Roman"/>
        </w:rPr>
        <w:t>to better understand the</w:t>
      </w:r>
      <w:r w:rsidR="00B474A5" w:rsidRPr="009921FB">
        <w:rPr>
          <w:rFonts w:cs="Times New Roman"/>
        </w:rPr>
        <w:t xml:space="preserve"> </w:t>
      </w:r>
      <w:r w:rsidR="00B474A5" w:rsidRPr="002D5E38">
        <w:rPr>
          <w:rFonts w:cs="Times New Roman"/>
        </w:rPr>
        <w:t>extent of community</w:t>
      </w:r>
      <w:r w:rsidR="00294053" w:rsidRPr="00816B6D">
        <w:rPr>
          <w:rFonts w:cs="Times New Roman"/>
        </w:rPr>
        <w:t>-</w:t>
      </w:r>
      <w:r w:rsidR="00B474A5" w:rsidRPr="00816B6D">
        <w:rPr>
          <w:rFonts w:cs="Times New Roman"/>
        </w:rPr>
        <w:t xml:space="preserve">engaged </w:t>
      </w:r>
      <w:r w:rsidR="00B474A5" w:rsidRPr="009921FB">
        <w:rPr>
          <w:rFonts w:cs="Times New Roman"/>
        </w:rPr>
        <w:t>practices</w:t>
      </w:r>
      <w:r w:rsidR="00B474A5" w:rsidRPr="00816B6D">
        <w:rPr>
          <w:rFonts w:cs="Times New Roman"/>
        </w:rPr>
        <w:t xml:space="preserve"> during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2016-2017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academic year.</w:t>
      </w:r>
      <w:r w:rsidR="00B474A5" w:rsidRPr="00816B6D">
        <w:rPr>
          <w:rFonts w:cs="Times New Roman"/>
        </w:rPr>
        <w:t xml:space="preserve"> </w:t>
      </w:r>
      <w:r w:rsidR="002366B1">
        <w:rPr>
          <w:rFonts w:cs="Times New Roman"/>
        </w:rPr>
        <w:t>The</w:t>
      </w:r>
      <w:r w:rsidR="00EF4B2D" w:rsidRPr="009445FF">
        <w:rPr>
          <w:rFonts w:cs="Times New Roman"/>
        </w:rPr>
        <w:t xml:space="preserve"> </w:t>
      </w:r>
      <w:r w:rsidR="00B474A5" w:rsidRPr="009921FB">
        <w:rPr>
          <w:rFonts w:cs="Times New Roman"/>
        </w:rPr>
        <w:t>goal</w:t>
      </w:r>
      <w:r w:rsidR="00B474A5" w:rsidRPr="00816B6D">
        <w:rPr>
          <w:rFonts w:cs="Times New Roman"/>
        </w:rPr>
        <w:t xml:space="preserve"> was to </w:t>
      </w:r>
      <w:r w:rsidR="00B474A5" w:rsidRPr="009921FB">
        <w:rPr>
          <w:rFonts w:cs="Times New Roman"/>
        </w:rPr>
        <w:t>elaborate</w:t>
      </w:r>
      <w:r w:rsidR="00B474A5" w:rsidRPr="00816B6D">
        <w:rPr>
          <w:rFonts w:cs="Times New Roman"/>
        </w:rPr>
        <w:t xml:space="preserve"> upon the</w:t>
      </w:r>
      <w:r w:rsidR="00B474A5" w:rsidRPr="009921FB">
        <w:rPr>
          <w:rFonts w:cs="Times New Roman"/>
        </w:rPr>
        <w:t xml:space="preserve"> ways</w:t>
      </w:r>
      <w:r w:rsidR="00B474A5" w:rsidRPr="00816B6D">
        <w:rPr>
          <w:rFonts w:cs="Times New Roman"/>
        </w:rPr>
        <w:t xml:space="preserve"> that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college</w:t>
      </w:r>
      <w:r w:rsidR="00B474A5" w:rsidRPr="00816B6D">
        <w:rPr>
          <w:rFonts w:cs="Times New Roman"/>
        </w:rPr>
        <w:t xml:space="preserve"> unit </w:t>
      </w:r>
      <w:r w:rsidR="00B474A5" w:rsidRPr="009921FB">
        <w:rPr>
          <w:rFonts w:cs="Times New Roman"/>
        </w:rPr>
        <w:t xml:space="preserve">can </w:t>
      </w:r>
      <w:r w:rsidR="00294053" w:rsidRPr="00816B6D">
        <w:rPr>
          <w:rFonts w:cs="Times New Roman"/>
        </w:rPr>
        <w:t xml:space="preserve">help </w:t>
      </w:r>
      <w:r w:rsidR="00B474A5" w:rsidRPr="009921FB">
        <w:rPr>
          <w:rFonts w:cs="Times New Roman"/>
        </w:rPr>
        <w:t>establish</w:t>
      </w:r>
      <w:r w:rsidR="00294053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and</w:t>
      </w:r>
      <w:r w:rsidR="00B474A5" w:rsidRPr="00816B6D">
        <w:rPr>
          <w:rFonts w:cs="Times New Roman"/>
        </w:rPr>
        <w:t xml:space="preserve"> support</w:t>
      </w:r>
      <w:r w:rsidR="00294053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institutional-level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policies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and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efforts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for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enhanced </w:t>
      </w:r>
      <w:r w:rsidR="00B474A5" w:rsidRPr="00816B6D">
        <w:rPr>
          <w:rFonts w:cs="Times New Roman"/>
        </w:rPr>
        <w:t>community</w:t>
      </w:r>
      <w:r w:rsidR="00294053" w:rsidRPr="00816B6D">
        <w:rPr>
          <w:rFonts w:cs="Times New Roman"/>
        </w:rPr>
        <w:t>-</w:t>
      </w:r>
      <w:r w:rsidR="00B474A5" w:rsidRPr="009921FB">
        <w:rPr>
          <w:rFonts w:cs="Times New Roman"/>
        </w:rPr>
        <w:t>engaged</w:t>
      </w:r>
      <w:r w:rsidR="00B474A5" w:rsidRPr="00816B6D">
        <w:rPr>
          <w:rFonts w:cs="Times New Roman"/>
        </w:rPr>
        <w:t xml:space="preserve"> learning</w:t>
      </w:r>
      <w:r w:rsidR="00B474A5" w:rsidRPr="009921FB">
        <w:rPr>
          <w:rFonts w:cs="Times New Roman"/>
        </w:rPr>
        <w:t xml:space="preserve"> and</w:t>
      </w:r>
      <w:r w:rsidR="00B474A5" w:rsidRPr="00816B6D">
        <w:rPr>
          <w:rFonts w:cs="Times New Roman"/>
        </w:rPr>
        <w:t xml:space="preserve"> scholarship.</w:t>
      </w:r>
    </w:p>
    <w:p w14:paraId="0C033A67" w14:textId="77777777" w:rsidR="00586D4D" w:rsidRPr="00816B6D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9921FB">
        <w:rPr>
          <w:rFonts w:cs="Times New Roman"/>
        </w:rPr>
        <w:t xml:space="preserve">Literature </w:t>
      </w:r>
      <w:r w:rsidRPr="00816B6D">
        <w:rPr>
          <w:rFonts w:cs="Times New Roman"/>
        </w:rPr>
        <w:t>Review</w:t>
      </w:r>
    </w:p>
    <w:p w14:paraId="35D9DD5E" w14:textId="7A95F8D5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 xml:space="preserve">Before </w:t>
      </w:r>
      <w:r w:rsidRPr="00816B6D">
        <w:rPr>
          <w:rFonts w:cs="Times New Roman"/>
        </w:rPr>
        <w:t>discussing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how a </w:t>
      </w:r>
      <w:r w:rsidRPr="009921FB">
        <w:rPr>
          <w:rFonts w:cs="Times New Roman"/>
        </w:rPr>
        <w:t xml:space="preserve">college </w:t>
      </w:r>
      <w:r w:rsidRPr="00816B6D">
        <w:rPr>
          <w:rFonts w:cs="Times New Roman"/>
        </w:rPr>
        <w:t>can serve</w:t>
      </w:r>
      <w:r w:rsidRPr="009921FB">
        <w:rPr>
          <w:rFonts w:cs="Times New Roman"/>
        </w:rPr>
        <w:t xml:space="preserve"> 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focal</w:t>
      </w:r>
      <w:r w:rsidRPr="00816B6D">
        <w:rPr>
          <w:rFonts w:cs="Times New Roman"/>
        </w:rPr>
        <w:t xml:space="preserve"> point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engagement,</w:t>
      </w:r>
      <w:r w:rsidRPr="00816B6D">
        <w:rPr>
          <w:rFonts w:cs="Times New Roman"/>
        </w:rPr>
        <w:t xml:space="preserve"> it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is </w:t>
      </w:r>
      <w:r w:rsidRPr="009921FB">
        <w:rPr>
          <w:rFonts w:cs="Times New Roman"/>
        </w:rPr>
        <w:t>important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establish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some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context.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  <w:i/>
        </w:rPr>
        <w:t>Community</w:t>
      </w:r>
      <w:r w:rsidR="009921FB">
        <w:rPr>
          <w:rFonts w:cs="Times New Roman"/>
          <w:i/>
        </w:rPr>
        <w:t>-</w:t>
      </w:r>
      <w:r w:rsidRPr="009921FB">
        <w:rPr>
          <w:rFonts w:cs="Times New Roman"/>
          <w:i/>
        </w:rPr>
        <w:t>engaged scholarship</w:t>
      </w:r>
      <w:r w:rsidRPr="00816B6D">
        <w:rPr>
          <w:rFonts w:cs="Times New Roman"/>
        </w:rPr>
        <w:t xml:space="preserve"> (CES) </w:t>
      </w:r>
      <w:r w:rsidRPr="009921FB">
        <w:rPr>
          <w:rFonts w:cs="Times New Roman"/>
        </w:rPr>
        <w:t>appears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be an accepted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label,</w:t>
      </w:r>
      <w:r w:rsidRPr="00816B6D">
        <w:rPr>
          <w:rFonts w:cs="Times New Roman"/>
        </w:rPr>
        <w:t xml:space="preserve"> with </w:t>
      </w:r>
      <w:r w:rsidRPr="009921FB">
        <w:rPr>
          <w:rFonts w:cs="Times New Roman"/>
        </w:rPr>
        <w:t>sufficient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scope</w:t>
      </w:r>
      <w:r w:rsidR="00BE53F7" w:rsidRPr="00816B6D">
        <w:rPr>
          <w:rFonts w:cs="Times New Roman"/>
        </w:rPr>
        <w:t xml:space="preserve"> for </w:t>
      </w:r>
      <w:r w:rsidRPr="00816B6D">
        <w:rPr>
          <w:rFonts w:cs="Times New Roman"/>
        </w:rPr>
        <w:t>identify</w:t>
      </w:r>
      <w:r w:rsidR="00BE53F7" w:rsidRPr="00816B6D">
        <w:rPr>
          <w:rFonts w:cs="Times New Roman"/>
        </w:rPr>
        <w:t>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diverse ways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universities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constitutive colleges approach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work</w:t>
      </w:r>
      <w:r w:rsidRPr="00816B6D">
        <w:rPr>
          <w:rFonts w:cs="Times New Roman"/>
        </w:rPr>
        <w:t xml:space="preserve"> that is </w:t>
      </w:r>
      <w:r w:rsidRPr="009921FB">
        <w:rPr>
          <w:rFonts w:cs="Times New Roman"/>
        </w:rPr>
        <w:t xml:space="preserve">focused </w:t>
      </w:r>
      <w:r w:rsidRPr="00816B6D">
        <w:rPr>
          <w:rFonts w:cs="Times New Roman"/>
        </w:rPr>
        <w:t xml:space="preserve">on </w:t>
      </w:r>
      <w:r w:rsidRPr="009921FB">
        <w:rPr>
          <w:rFonts w:cs="Times New Roman"/>
        </w:rPr>
        <w:t xml:space="preserve">engaging </w:t>
      </w:r>
      <w:r w:rsidRPr="00816B6D">
        <w:rPr>
          <w:rFonts w:cs="Times New Roman"/>
        </w:rPr>
        <w:t>the learning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campus</w:t>
      </w:r>
      <w:r w:rsidRPr="00816B6D">
        <w:rPr>
          <w:rFonts w:cs="Times New Roman"/>
        </w:rPr>
        <w:t xml:space="preserve"> within</w:t>
      </w:r>
      <w:r w:rsidRPr="009921FB">
        <w:rPr>
          <w:rFonts w:cs="Times New Roman"/>
        </w:rPr>
        <w:t xml:space="preserve"> surrounding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communities.</w:t>
      </w:r>
      <w:r w:rsidRPr="00816B6D">
        <w:rPr>
          <w:rFonts w:cs="Times New Roman"/>
        </w:rPr>
        <w:t xml:space="preserve"> CES </w:t>
      </w:r>
      <w:r w:rsidR="00EF4B2D">
        <w:rPr>
          <w:rFonts w:cs="Times New Roman"/>
        </w:rPr>
        <w:t>emerged from</w:t>
      </w:r>
      <w:r w:rsidRPr="009921FB">
        <w:rPr>
          <w:rFonts w:cs="Times New Roman"/>
        </w:rPr>
        <w:t xml:space="preserve"> service-learning,</w:t>
      </w:r>
      <w:r w:rsidRPr="00816B6D">
        <w:rPr>
          <w:rFonts w:cs="Times New Roman"/>
        </w:rPr>
        <w:t xml:space="preserve"> which</w:t>
      </w:r>
      <w:r w:rsidRPr="009921FB">
        <w:rPr>
          <w:rFonts w:cs="Times New Roman"/>
        </w:rPr>
        <w:t xml:space="preserve"> </w:t>
      </w:r>
      <w:proofErr w:type="spellStart"/>
      <w:r w:rsidRPr="009921FB">
        <w:rPr>
          <w:rFonts w:cs="Times New Roman"/>
        </w:rPr>
        <w:t>Bringle</w:t>
      </w:r>
      <w:proofErr w:type="spellEnd"/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Clayton (2012)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define</w:t>
      </w:r>
      <w:r w:rsidR="00BE53F7" w:rsidRPr="00816B6D">
        <w:rPr>
          <w:rFonts w:cs="Times New Roman"/>
        </w:rPr>
        <w:t>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</w:p>
    <w:p w14:paraId="43B93E74" w14:textId="6C50BB25" w:rsidR="00586D4D" w:rsidRPr="00816B6D" w:rsidRDefault="00B474A5" w:rsidP="009921FB">
      <w:pPr>
        <w:pStyle w:val="BodyText"/>
        <w:spacing w:line="480" w:lineRule="auto"/>
        <w:ind w:left="720"/>
        <w:rPr>
          <w:rFonts w:cs="Times New Roman"/>
        </w:rPr>
      </w:pP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course 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competency-based,</w:t>
      </w:r>
      <w:r w:rsidRPr="00816B6D">
        <w:rPr>
          <w:rFonts w:cs="Times New Roman"/>
        </w:rPr>
        <w:t xml:space="preserve"> credit-bearing</w:t>
      </w:r>
      <w:r w:rsidRPr="009921FB">
        <w:rPr>
          <w:rFonts w:cs="Times New Roman"/>
        </w:rPr>
        <w:t xml:space="preserve"> educational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experience </w:t>
      </w:r>
      <w:r w:rsidRPr="00816B6D">
        <w:rPr>
          <w:rFonts w:cs="Times New Roman"/>
        </w:rPr>
        <w:t xml:space="preserve">in which </w:t>
      </w:r>
      <w:r w:rsidRPr="009921FB">
        <w:rPr>
          <w:rFonts w:cs="Times New Roman"/>
        </w:rPr>
        <w:t>students</w:t>
      </w:r>
      <w:r w:rsidR="009070C6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(a)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participate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>mutually identified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service activities</w:t>
      </w:r>
      <w:r w:rsidRPr="00816B6D">
        <w:rPr>
          <w:rFonts w:cs="Times New Roman"/>
        </w:rPr>
        <w:t xml:space="preserve"> that </w:t>
      </w:r>
      <w:r w:rsidRPr="009921FB">
        <w:rPr>
          <w:rFonts w:cs="Times New Roman"/>
        </w:rPr>
        <w:t>benefit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community,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(b) reflect</w:t>
      </w:r>
      <w:r w:rsidRPr="00816B6D">
        <w:rPr>
          <w:rFonts w:cs="Times New Roman"/>
        </w:rPr>
        <w:t xml:space="preserve"> on the</w:t>
      </w:r>
      <w:r w:rsidRPr="009921FB">
        <w:rPr>
          <w:rFonts w:cs="Times New Roman"/>
        </w:rPr>
        <w:t xml:space="preserve"> service </w:t>
      </w:r>
      <w:r w:rsidRPr="00816B6D">
        <w:rPr>
          <w:rFonts w:cs="Times New Roman"/>
        </w:rPr>
        <w:t>activity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>such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way as</w:t>
      </w:r>
      <w:r w:rsidRPr="00816B6D">
        <w:rPr>
          <w:rFonts w:cs="Times New Roman"/>
        </w:rPr>
        <w:t xml:space="preserve"> to</w:t>
      </w:r>
      <w:r w:rsidRPr="009921FB">
        <w:rPr>
          <w:rFonts w:cs="Times New Roman"/>
        </w:rPr>
        <w:t xml:space="preserve"> gain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further </w:t>
      </w:r>
      <w:r w:rsidRPr="00816B6D">
        <w:rPr>
          <w:rFonts w:cs="Times New Roman"/>
        </w:rPr>
        <w:t xml:space="preserve">understanding of </w:t>
      </w:r>
      <w:r w:rsidRPr="009921FB">
        <w:rPr>
          <w:rFonts w:cs="Times New Roman"/>
        </w:rPr>
        <w:t>course content,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broader </w:t>
      </w:r>
      <w:r w:rsidRPr="00816B6D">
        <w:rPr>
          <w:rFonts w:cs="Times New Roman"/>
        </w:rPr>
        <w:t>appreciation of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discipline,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enhanced</w:t>
      </w:r>
      <w:r w:rsidRPr="00816B6D">
        <w:rPr>
          <w:rFonts w:cs="Times New Roman"/>
        </w:rPr>
        <w:t xml:space="preserve"> sense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personal values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civic </w:t>
      </w:r>
      <w:r w:rsidRPr="00816B6D">
        <w:rPr>
          <w:rFonts w:cs="Times New Roman"/>
        </w:rPr>
        <w:t>responsibility</w:t>
      </w:r>
      <w:r w:rsidR="00BE53F7" w:rsidRPr="00816B6D">
        <w:rPr>
          <w:rFonts w:cs="Times New Roman"/>
        </w:rPr>
        <w:t>.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(pp.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114-115)</w:t>
      </w:r>
    </w:p>
    <w:p w14:paraId="349DB64B" w14:textId="74B812B5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Yet,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>term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  <w:i/>
        </w:rPr>
        <w:t>service-learning</w:t>
      </w:r>
      <w:r w:rsidRPr="009921FB">
        <w:rPr>
          <w:rFonts w:cs="Times New Roman"/>
        </w:rPr>
        <w:t xml:space="preserve"> does</w:t>
      </w:r>
      <w:r w:rsidRPr="00816B6D">
        <w:rPr>
          <w:rFonts w:cs="Times New Roman"/>
        </w:rPr>
        <w:t xml:space="preserve"> not fully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encompass the</w:t>
      </w:r>
      <w:r w:rsidRPr="009921FB">
        <w:rPr>
          <w:rFonts w:cs="Times New Roman"/>
        </w:rPr>
        <w:t xml:space="preserve"> goals</w:t>
      </w:r>
      <w:r w:rsidRPr="00816B6D">
        <w:rPr>
          <w:rFonts w:cs="Times New Roman"/>
        </w:rPr>
        <w:t xml:space="preserve"> of CES, </w:t>
      </w:r>
      <w:r w:rsidRPr="009921FB">
        <w:rPr>
          <w:rFonts w:cs="Times New Roman"/>
        </w:rPr>
        <w:t>which Saltmarsh,</w:t>
      </w:r>
      <w:r w:rsidRPr="00816B6D">
        <w:rPr>
          <w:rFonts w:cs="Times New Roman"/>
        </w:rPr>
        <w:t xml:space="preserve"> Middleton,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Quan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(2019)</w:t>
      </w:r>
      <w:r w:rsidRPr="00816B6D">
        <w:rPr>
          <w:rFonts w:cs="Times New Roman"/>
        </w:rPr>
        <w:t xml:space="preserve"> define</w:t>
      </w:r>
      <w:r w:rsidR="00BE53F7" w:rsidRPr="00816B6D">
        <w:rPr>
          <w:rFonts w:cs="Times New Roman"/>
        </w:rPr>
        <w:t>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“creative intellectual </w:t>
      </w:r>
      <w:r w:rsidRPr="00816B6D">
        <w:rPr>
          <w:rFonts w:cs="Times New Roman"/>
        </w:rPr>
        <w:t xml:space="preserve">work </w:t>
      </w:r>
      <w:r w:rsidRPr="009921FB">
        <w:rPr>
          <w:rFonts w:cs="Times New Roman"/>
        </w:rPr>
        <w:t>based</w:t>
      </w:r>
      <w:r w:rsidRPr="00816B6D">
        <w:rPr>
          <w:rFonts w:cs="Times New Roman"/>
        </w:rPr>
        <w:t xml:space="preserve"> on a</w:t>
      </w:r>
      <w:r w:rsidRPr="009921FB">
        <w:rPr>
          <w:rFonts w:cs="Times New Roman"/>
        </w:rPr>
        <w:t xml:space="preserve"> high level</w:t>
      </w:r>
      <w:r w:rsidRPr="00816B6D">
        <w:rPr>
          <w:rFonts w:cs="Times New Roman"/>
        </w:rPr>
        <w:t xml:space="preserve"> of </w:t>
      </w:r>
      <w:r w:rsidRPr="009921FB">
        <w:rPr>
          <w:rFonts w:cs="Times New Roman"/>
        </w:rPr>
        <w:t>professional</w:t>
      </w:r>
      <w:r w:rsidRPr="00816B6D">
        <w:rPr>
          <w:rFonts w:cs="Times New Roman"/>
        </w:rPr>
        <w:t xml:space="preserve"> expertise,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significance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which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peers can</w:t>
      </w:r>
      <w:r w:rsidRPr="00816B6D">
        <w:rPr>
          <w:rFonts w:cs="Times New Roman"/>
        </w:rPr>
        <w:t xml:space="preserve"> validate,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which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enhances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fulfillment</w:t>
      </w:r>
      <w:r w:rsidRPr="00816B6D">
        <w:rPr>
          <w:rFonts w:cs="Times New Roman"/>
        </w:rPr>
        <w:t xml:space="preserve"> of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mission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 xml:space="preserve">campus/college/department” </w:t>
      </w:r>
      <w:r w:rsidRPr="00816B6D">
        <w:rPr>
          <w:rFonts w:cs="Times New Roman"/>
        </w:rPr>
        <w:t xml:space="preserve">(p. </w:t>
      </w:r>
      <w:r w:rsidRPr="009921FB">
        <w:rPr>
          <w:rFonts w:cs="Times New Roman"/>
        </w:rPr>
        <w:t>3).</w:t>
      </w:r>
      <w:r w:rsidRPr="00816B6D">
        <w:rPr>
          <w:rFonts w:cs="Times New Roman"/>
        </w:rPr>
        <w:t xml:space="preserve"> CES, then, </w:t>
      </w:r>
      <w:r w:rsidRPr="009921FB">
        <w:rPr>
          <w:rFonts w:cs="Times New Roman"/>
        </w:rPr>
        <w:t xml:space="preserve">offers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more</w:t>
      </w:r>
      <w:r w:rsidRPr="009921FB">
        <w:rPr>
          <w:rFonts w:cs="Times New Roman"/>
        </w:rPr>
        <w:t xml:space="preserve"> complete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understanding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what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may </w:t>
      </w:r>
      <w:r w:rsidRPr="00816B6D">
        <w:rPr>
          <w:rFonts w:cs="Times New Roman"/>
        </w:rPr>
        <w:t>be</w:t>
      </w:r>
      <w:r w:rsidRPr="009921FB">
        <w:rPr>
          <w:rFonts w:cs="Times New Roman"/>
        </w:rPr>
        <w:t xml:space="preserve"> considered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acceptable </w:t>
      </w:r>
      <w:r w:rsidRPr="00816B6D">
        <w:rPr>
          <w:rFonts w:cs="Times New Roman"/>
        </w:rPr>
        <w:t>in community-engaged work</w:t>
      </w:r>
      <w:r w:rsidRPr="009921FB">
        <w:rPr>
          <w:rFonts w:cs="Times New Roman"/>
        </w:rPr>
        <w:t xml:space="preserve"> among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students.</w:t>
      </w:r>
    </w:p>
    <w:p w14:paraId="402E3DDF" w14:textId="599A225C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 xml:space="preserve">CES </w:t>
      </w:r>
      <w:r w:rsidRPr="009921FB">
        <w:rPr>
          <w:rFonts w:cs="Times New Roman"/>
        </w:rPr>
        <w:t>involves</w:t>
      </w:r>
      <w:r w:rsidRPr="00816B6D">
        <w:rPr>
          <w:rFonts w:cs="Times New Roman"/>
        </w:rPr>
        <w:t xml:space="preserve"> a</w:t>
      </w:r>
      <w:r w:rsidR="003318E2">
        <w:rPr>
          <w:rFonts w:cs="Times New Roman"/>
        </w:rPr>
        <w:t xml:space="preserve">n array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collaborative projects </w:t>
      </w:r>
      <w:r w:rsidRPr="00816B6D">
        <w:rPr>
          <w:rFonts w:cs="Times New Roman"/>
        </w:rPr>
        <w:t>that</w:t>
      </w:r>
      <w:r w:rsidRPr="009921FB">
        <w:rPr>
          <w:rFonts w:cs="Times New Roman"/>
        </w:rPr>
        <w:t xml:space="preserve"> combine elements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teaching, service,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research,</w:t>
      </w:r>
      <w:r w:rsidRPr="00816B6D">
        <w:rPr>
          <w:rFonts w:cs="Times New Roman"/>
        </w:rPr>
        <w:t xml:space="preserve"> and that </w:t>
      </w:r>
      <w:r w:rsidRPr="009921FB">
        <w:rPr>
          <w:rFonts w:cs="Times New Roman"/>
        </w:rPr>
        <w:t>focus</w:t>
      </w:r>
      <w:r w:rsidRPr="00816B6D">
        <w:rPr>
          <w:rFonts w:cs="Times New Roman"/>
        </w:rPr>
        <w:t xml:space="preserve"> centrally</w:t>
      </w:r>
      <w:r w:rsidRPr="009921FB">
        <w:rPr>
          <w:rFonts w:cs="Times New Roman"/>
        </w:rPr>
        <w:t xml:space="preserve"> “on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collaborative </w:t>
      </w:r>
      <w:r w:rsidRPr="00816B6D">
        <w:rPr>
          <w:rFonts w:cs="Times New Roman"/>
        </w:rPr>
        <w:t>development and</w:t>
      </w:r>
      <w:r w:rsidRPr="009921FB">
        <w:rPr>
          <w:rFonts w:cs="Times New Roman"/>
        </w:rPr>
        <w:t xml:space="preserve"> application</w:t>
      </w:r>
      <w:r w:rsidRPr="00816B6D">
        <w:rPr>
          <w:rFonts w:cs="Times New Roman"/>
        </w:rPr>
        <w:t xml:space="preserve"> </w:t>
      </w:r>
      <w:r w:rsidRPr="00816B6D">
        <w:rPr>
          <w:rFonts w:cs="Times New Roman"/>
        </w:rPr>
        <w:lastRenderedPageBreak/>
        <w:t>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scholarly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knowledge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>address</w:t>
      </w:r>
      <w:r w:rsidRPr="00816B6D">
        <w:rPr>
          <w:rFonts w:cs="Times New Roman"/>
        </w:rPr>
        <w:t xml:space="preserve"> pressing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social </w:t>
      </w:r>
      <w:r w:rsidRPr="009921FB">
        <w:rPr>
          <w:rFonts w:cs="Times New Roman"/>
        </w:rPr>
        <w:t xml:space="preserve">issues” </w:t>
      </w:r>
      <w:r w:rsidRPr="00816B6D">
        <w:rPr>
          <w:rFonts w:cs="Times New Roman"/>
        </w:rPr>
        <w:t>(da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Cruz, 2018, p. </w:t>
      </w:r>
      <w:r w:rsidRPr="009921FB">
        <w:rPr>
          <w:rFonts w:cs="Times New Roman"/>
        </w:rPr>
        <w:t>149).</w:t>
      </w:r>
      <w:r w:rsidRPr="00816B6D">
        <w:rPr>
          <w:rFonts w:cs="Times New Roman"/>
        </w:rPr>
        <w:t xml:space="preserve"> On</w:t>
      </w:r>
      <w:r w:rsidR="009070C6" w:rsidRPr="00816B6D">
        <w:rPr>
          <w:rFonts w:cs="Times New Roman"/>
        </w:rPr>
        <w:t xml:space="preserve"> </w:t>
      </w:r>
      <w:r w:rsidRPr="00D26839">
        <w:rPr>
          <w:rFonts w:cs="Times New Roman"/>
        </w:rPr>
        <w:t>a</w:t>
      </w:r>
      <w:r w:rsidRPr="009921FB">
        <w:rPr>
          <w:rFonts w:cs="Times New Roman"/>
        </w:rPr>
        <w:t xml:space="preserve"> micro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level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(e.g.,</w:t>
      </w:r>
      <w:r w:rsidRPr="00816B6D">
        <w:rPr>
          <w:rFonts w:cs="Times New Roman"/>
        </w:rPr>
        <w:t xml:space="preserve"> in a </w:t>
      </w:r>
      <w:r w:rsidRPr="009921FB">
        <w:rPr>
          <w:rFonts w:cs="Times New Roman"/>
        </w:rPr>
        <w:t>single class</w:t>
      </w:r>
      <w:r w:rsidRPr="00816B6D">
        <w:rPr>
          <w:rFonts w:cs="Times New Roman"/>
        </w:rPr>
        <w:t xml:space="preserve"> 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single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publication),</w:t>
      </w:r>
      <w:r w:rsidRPr="00816B6D">
        <w:rPr>
          <w:rFonts w:cs="Times New Roman"/>
        </w:rPr>
        <w:t xml:space="preserve"> CES may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focus on a</w:t>
      </w:r>
      <w:r w:rsidRPr="009921FB">
        <w:rPr>
          <w:rFonts w:cs="Times New Roman"/>
        </w:rPr>
        <w:t xml:space="preserve"> particular community-related</w:t>
      </w:r>
      <w:r w:rsidRPr="00816B6D">
        <w:rPr>
          <w:rFonts w:cs="Times New Roman"/>
        </w:rPr>
        <w:t xml:space="preserve"> issue</w:t>
      </w:r>
      <w:r w:rsidRPr="009921FB">
        <w:rPr>
          <w:rFonts w:cs="Times New Roman"/>
        </w:rPr>
        <w:t xml:space="preserve"> (see Warren </w:t>
      </w:r>
      <w:r w:rsidRPr="00816B6D">
        <w:rPr>
          <w:rFonts w:cs="Times New Roman"/>
        </w:rPr>
        <w:t>&amp;</w:t>
      </w:r>
      <w:r w:rsidRPr="009921FB">
        <w:rPr>
          <w:rFonts w:cs="Times New Roman"/>
        </w:rPr>
        <w:t xml:space="preserve"> Mapp,</w:t>
      </w:r>
      <w:r w:rsidRPr="00816B6D">
        <w:rPr>
          <w:rFonts w:cs="Times New Roman"/>
        </w:rPr>
        <w:t xml:space="preserve"> 2011).</w:t>
      </w:r>
      <w:r w:rsidRPr="009921FB">
        <w:rPr>
          <w:rFonts w:cs="Times New Roman"/>
        </w:rPr>
        <w:t xml:space="preserve"> </w:t>
      </w:r>
      <w:r w:rsidR="00BE53F7" w:rsidRPr="00816B6D">
        <w:rPr>
          <w:rFonts w:cs="Times New Roman"/>
        </w:rPr>
        <w:t>Arguably</w:t>
      </w:r>
      <w:r w:rsidRPr="009921FB">
        <w:rPr>
          <w:rFonts w:cs="Times New Roman"/>
        </w:rPr>
        <w:t>, however,</w:t>
      </w:r>
      <w:r w:rsidRPr="00816B6D">
        <w:rPr>
          <w:rFonts w:cs="Times New Roman"/>
        </w:rPr>
        <w:t xml:space="preserve"> CES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may</w:t>
      </w:r>
      <w:r w:rsidRPr="009921FB">
        <w:rPr>
          <w:rFonts w:cs="Times New Roman"/>
        </w:rPr>
        <w:t xml:space="preserve"> </w:t>
      </w:r>
      <w:r w:rsidR="00BE53F7" w:rsidRPr="00816B6D">
        <w:rPr>
          <w:rFonts w:cs="Times New Roman"/>
        </w:rPr>
        <w:t xml:space="preserve">also </w:t>
      </w:r>
      <w:r w:rsidRPr="009921FB">
        <w:rPr>
          <w:rFonts w:cs="Times New Roman"/>
        </w:rPr>
        <w:t>be integrated</w:t>
      </w:r>
      <w:r w:rsidRPr="00816B6D">
        <w:rPr>
          <w:rFonts w:cs="Times New Roman"/>
        </w:rPr>
        <w:t xml:space="preserve"> into larger </w:t>
      </w:r>
      <w:r w:rsidRPr="009921FB">
        <w:rPr>
          <w:rFonts w:cs="Times New Roman"/>
        </w:rPr>
        <w:t xml:space="preserve">academic </w:t>
      </w:r>
      <w:r w:rsidRPr="00816B6D">
        <w:rPr>
          <w:rFonts w:cs="Times New Roman"/>
        </w:rPr>
        <w:t>units, including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>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entire</w:t>
      </w:r>
      <w:r w:rsidRPr="009921FB">
        <w:rPr>
          <w:rFonts w:cs="Times New Roman"/>
        </w:rPr>
        <w:t xml:space="preserve"> university.</w:t>
      </w:r>
    </w:p>
    <w:p w14:paraId="49086C0D" w14:textId="77777777" w:rsidR="00586D4D" w:rsidRPr="00816B6D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9921FB">
        <w:rPr>
          <w:rFonts w:cs="Times New Roman"/>
        </w:rPr>
        <w:t>Background</w:t>
      </w:r>
    </w:p>
    <w:p w14:paraId="1D9482D2" w14:textId="6646C257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 xml:space="preserve">Like many </w:t>
      </w:r>
      <w:r w:rsidRPr="00816B6D">
        <w:rPr>
          <w:rFonts w:cs="Times New Roman"/>
        </w:rPr>
        <w:t xml:space="preserve">institutions, WSU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</w:t>
      </w:r>
      <w:r w:rsidR="00BE53F7" w:rsidRPr="00816B6D">
        <w:rPr>
          <w:rFonts w:cs="Times New Roman"/>
        </w:rPr>
        <w:t xml:space="preserve">largely </w:t>
      </w:r>
      <w:r w:rsidRPr="009921FB">
        <w:rPr>
          <w:rFonts w:cs="Times New Roman"/>
        </w:rPr>
        <w:t>been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driven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by initiatives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level.</w:t>
      </w:r>
      <w:r w:rsidR="001571EF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In fact,</w:t>
      </w:r>
      <w:r w:rsidRPr="00816B6D">
        <w:rPr>
          <w:rFonts w:cs="Times New Roman"/>
        </w:rPr>
        <w:t xml:space="preserve"> WSU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rich history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engagement,</w:t>
      </w:r>
      <w:r w:rsidRPr="00816B6D">
        <w:rPr>
          <w:rFonts w:cs="Times New Roman"/>
        </w:rPr>
        <w:t xml:space="preserve"> especially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since the June</w:t>
      </w:r>
      <w:r w:rsidRPr="009921FB">
        <w:rPr>
          <w:rFonts w:cs="Times New Roman"/>
        </w:rPr>
        <w:t xml:space="preserve"> 2007 creation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Center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Engaged Learning (CCEL),</w:t>
      </w:r>
      <w:r w:rsidRPr="00816B6D">
        <w:rPr>
          <w:rFonts w:cs="Times New Roman"/>
        </w:rPr>
        <w:t xml:space="preserve"> formerly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known</w:t>
      </w:r>
      <w:r w:rsidRPr="009921FB">
        <w:rPr>
          <w:rFonts w:cs="Times New Roman"/>
        </w:rPr>
        <w:t xml:space="preserve"> as </w:t>
      </w:r>
      <w:r w:rsidRPr="00816B6D">
        <w:rPr>
          <w:rFonts w:cs="Times New Roman"/>
        </w:rPr>
        <w:t>the Community</w:t>
      </w:r>
      <w:r w:rsidRPr="009921FB">
        <w:rPr>
          <w:rFonts w:cs="Times New Roman"/>
        </w:rPr>
        <w:t xml:space="preserve"> Involvement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Center.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Relying </w:t>
      </w:r>
      <w:r w:rsidRPr="00816B6D">
        <w:rPr>
          <w:rFonts w:cs="Times New Roman"/>
        </w:rPr>
        <w:t>on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strategic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partnership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between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Academic Affairs and</w:t>
      </w:r>
      <w:r w:rsidRPr="00816B6D">
        <w:rPr>
          <w:rFonts w:cs="Times New Roman"/>
        </w:rPr>
        <w:t xml:space="preserve"> Student </w:t>
      </w:r>
      <w:r w:rsidRPr="009921FB">
        <w:rPr>
          <w:rFonts w:cs="Times New Roman"/>
        </w:rPr>
        <w:t>Affairs,</w:t>
      </w:r>
      <w:r w:rsidRPr="00816B6D">
        <w:rPr>
          <w:rFonts w:cs="Times New Roman"/>
        </w:rPr>
        <w:t xml:space="preserve"> CCEL</w:t>
      </w:r>
      <w:r w:rsidRPr="009921FB">
        <w:rPr>
          <w:rFonts w:cs="Times New Roman"/>
        </w:rPr>
        <w:t xml:space="preserve"> provides</w:t>
      </w:r>
      <w:r w:rsidRPr="00816B6D">
        <w:rPr>
          <w:rFonts w:cs="Times New Roman"/>
        </w:rPr>
        <w:t xml:space="preserve"> both </w:t>
      </w:r>
      <w:r w:rsidRPr="009921FB">
        <w:rPr>
          <w:rFonts w:cs="Times New Roman"/>
        </w:rPr>
        <w:t>curricular and</w:t>
      </w:r>
      <w:r w:rsidRPr="00816B6D">
        <w:rPr>
          <w:rFonts w:cs="Times New Roman"/>
        </w:rPr>
        <w:t xml:space="preserve"> co-curricular </w:t>
      </w:r>
      <w:r w:rsidR="00BE53F7" w:rsidRPr="00816B6D">
        <w:rPr>
          <w:rFonts w:cs="Times New Roman"/>
        </w:rPr>
        <w:t>CE</w:t>
      </w:r>
      <w:r w:rsidRPr="00816B6D">
        <w:rPr>
          <w:rFonts w:cs="Times New Roman"/>
        </w:rPr>
        <w:t xml:space="preserve"> opportunities for</w:t>
      </w:r>
      <w:r w:rsidRPr="009921FB">
        <w:rPr>
          <w:rFonts w:cs="Times New Roman"/>
        </w:rPr>
        <w:t xml:space="preserve"> campus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constituents through</w:t>
      </w:r>
      <w:r w:rsidRPr="00816B6D">
        <w:rPr>
          <w:rFonts w:cs="Times New Roman"/>
        </w:rPr>
        <w:t xml:space="preserve"> various long-standing</w:t>
      </w:r>
      <w:r w:rsidRPr="009921FB">
        <w:rPr>
          <w:rFonts w:cs="Times New Roman"/>
        </w:rPr>
        <w:t xml:space="preserve"> partnerships </w:t>
      </w:r>
      <w:r w:rsidRPr="00816B6D">
        <w:rPr>
          <w:rFonts w:cs="Times New Roman"/>
        </w:rPr>
        <w:t xml:space="preserve">with vital </w:t>
      </w:r>
      <w:r w:rsidRPr="009921FB">
        <w:rPr>
          <w:rFonts w:cs="Times New Roman"/>
        </w:rPr>
        <w:t>local</w:t>
      </w:r>
      <w:r w:rsidRPr="00816B6D">
        <w:rPr>
          <w:rFonts w:cs="Times New Roman"/>
        </w:rPr>
        <w:t xml:space="preserve"> community</w:t>
      </w:r>
      <w:r w:rsidRPr="009921FB">
        <w:rPr>
          <w:rFonts w:cs="Times New Roman"/>
        </w:rPr>
        <w:t xml:space="preserve"> organizations.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main mission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is to</w:t>
      </w:r>
      <w:r w:rsidRPr="009921FB">
        <w:rPr>
          <w:rFonts w:cs="Times New Roman"/>
        </w:rPr>
        <w:t xml:space="preserve"> engage </w:t>
      </w:r>
      <w:r w:rsidRPr="00816B6D">
        <w:rPr>
          <w:rFonts w:cs="Times New Roman"/>
        </w:rPr>
        <w:t>students,</w:t>
      </w:r>
      <w:r w:rsidRPr="009921FB">
        <w:rPr>
          <w:rFonts w:cs="Times New Roman"/>
        </w:rPr>
        <w:t xml:space="preserve"> faculty,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staff </w:t>
      </w:r>
      <w:r w:rsidRPr="009921FB">
        <w:rPr>
          <w:rFonts w:cs="Times New Roman"/>
        </w:rPr>
        <w:t>members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service,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democratic engagement, and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research</w:t>
      </w:r>
      <w:r w:rsidRPr="00816B6D">
        <w:rPr>
          <w:rFonts w:cs="Times New Roman"/>
        </w:rPr>
        <w:t xml:space="preserve"> that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promotes </w:t>
      </w:r>
      <w:r w:rsidRPr="009921FB">
        <w:rPr>
          <w:rFonts w:cs="Times New Roman"/>
        </w:rPr>
        <w:t xml:space="preserve">civic </w:t>
      </w:r>
      <w:r w:rsidRPr="00816B6D">
        <w:rPr>
          <w:rFonts w:cs="Times New Roman"/>
        </w:rPr>
        <w:t>participation, builds community</w:t>
      </w:r>
      <w:r w:rsidRPr="009921FB">
        <w:rPr>
          <w:rFonts w:cs="Times New Roman"/>
        </w:rPr>
        <w:t xml:space="preserve"> capacity,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enhances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educational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process. In</w:t>
      </w:r>
      <w:r w:rsidRPr="00816B6D">
        <w:rPr>
          <w:rFonts w:cs="Times New Roman"/>
        </w:rPr>
        <w:t xml:space="preserve"> the 2017-</w:t>
      </w:r>
      <w:r w:rsidR="00BE53F7" w:rsidRPr="00816B6D">
        <w:rPr>
          <w:rFonts w:cs="Times New Roman"/>
        </w:rPr>
        <w:t>20</w:t>
      </w:r>
      <w:r w:rsidRPr="00816B6D">
        <w:rPr>
          <w:rFonts w:cs="Times New Roman"/>
        </w:rPr>
        <w:t xml:space="preserve">18 </w:t>
      </w:r>
      <w:r w:rsidRPr="009921FB">
        <w:rPr>
          <w:rFonts w:cs="Times New Roman"/>
        </w:rPr>
        <w:t>academic year,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4</w:t>
      </w:r>
      <w:r w:rsidR="00BE53F7" w:rsidRPr="00816B6D">
        <w:rPr>
          <w:rFonts w:cs="Times New Roman"/>
        </w:rPr>
        <w:t>,</w:t>
      </w:r>
      <w:r w:rsidRPr="009921FB">
        <w:rPr>
          <w:rFonts w:cs="Times New Roman"/>
        </w:rPr>
        <w:t>611</w:t>
      </w:r>
      <w:r w:rsidRPr="00816B6D">
        <w:rPr>
          <w:rFonts w:cs="Times New Roman"/>
        </w:rPr>
        <w:t xml:space="preserve"> WSU </w:t>
      </w:r>
      <w:r w:rsidRPr="009921FB">
        <w:rPr>
          <w:rFonts w:cs="Times New Roman"/>
        </w:rPr>
        <w:t>students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collectively contributed over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106,043 curricular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co-curricular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hours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service.</w:t>
      </w:r>
    </w:p>
    <w:p w14:paraId="3F0F4022" w14:textId="65C3B707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Three pillars comprise</w:t>
      </w:r>
      <w:r w:rsidRPr="00816B6D">
        <w:rPr>
          <w:rFonts w:cs="Times New Roman"/>
        </w:rPr>
        <w:t xml:space="preserve"> CCEL</w:t>
      </w:r>
      <w:r w:rsidRPr="009921FB">
        <w:rPr>
          <w:rFonts w:cs="Times New Roman"/>
        </w:rPr>
        <w:t xml:space="preserve"> at</w:t>
      </w:r>
      <w:r w:rsidRPr="00816B6D">
        <w:rPr>
          <w:rFonts w:cs="Times New Roman"/>
        </w:rPr>
        <w:t xml:space="preserve"> WSU: </w:t>
      </w:r>
      <w:r w:rsidR="00BE53F7" w:rsidRPr="00816B6D">
        <w:rPr>
          <w:rFonts w:cs="Times New Roman"/>
        </w:rPr>
        <w:t>direct service, civic</w:t>
      </w:r>
      <w:r w:rsidR="00BE53F7" w:rsidRPr="00D26839">
        <w:rPr>
          <w:rFonts w:cs="Times New Roman"/>
        </w:rPr>
        <w:t xml:space="preserve"> engagement, and community research</w:t>
      </w:r>
      <w:r w:rsidRPr="009921FB">
        <w:rPr>
          <w:rFonts w:cs="Times New Roman"/>
        </w:rPr>
        <w:t>. Based</w:t>
      </w:r>
      <w:r w:rsidRPr="00816B6D">
        <w:rPr>
          <w:rFonts w:cs="Times New Roman"/>
        </w:rPr>
        <w:t xml:space="preserve"> on the </w:t>
      </w:r>
      <w:r w:rsidRPr="009921FB">
        <w:rPr>
          <w:rFonts w:cs="Times New Roman"/>
        </w:rPr>
        <w:t>level and</w:t>
      </w:r>
      <w:r w:rsidRPr="00816B6D">
        <w:rPr>
          <w:rFonts w:cs="Times New Roman"/>
        </w:rPr>
        <w:t xml:space="preserve"> quality</w:t>
      </w:r>
      <w:r w:rsidRPr="009921FB">
        <w:rPr>
          <w:rFonts w:cs="Times New Roman"/>
        </w:rPr>
        <w:t xml:space="preserve"> of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involvement</w:t>
      </w:r>
      <w:r w:rsidRPr="00816B6D">
        <w:rPr>
          <w:rFonts w:cs="Times New Roman"/>
        </w:rPr>
        <w:t xml:space="preserve"> in these</w:t>
      </w:r>
      <w:r w:rsidRPr="009921FB">
        <w:rPr>
          <w:rFonts w:cs="Times New Roman"/>
        </w:rPr>
        <w:t xml:space="preserve"> three </w:t>
      </w:r>
      <w:r w:rsidRPr="00816B6D">
        <w:rPr>
          <w:rFonts w:cs="Times New Roman"/>
        </w:rPr>
        <w:t>domains,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WSU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been</w:t>
      </w:r>
      <w:r w:rsidRPr="00816B6D">
        <w:rPr>
          <w:rFonts w:cs="Times New Roman"/>
        </w:rPr>
        <w:t xml:space="preserve"> listed </w:t>
      </w:r>
      <w:r w:rsidRPr="009921FB">
        <w:rPr>
          <w:rFonts w:cs="Times New Roman"/>
        </w:rPr>
        <w:t>each year</w:t>
      </w:r>
      <w:r w:rsidRPr="00816B6D">
        <w:rPr>
          <w:rFonts w:cs="Times New Roman"/>
        </w:rPr>
        <w:t xml:space="preserve"> since the</w:t>
      </w:r>
      <w:r w:rsidRPr="009921FB">
        <w:rPr>
          <w:rFonts w:cs="Times New Roman"/>
        </w:rPr>
        <w:t xml:space="preserve"> inception </w:t>
      </w:r>
      <w:r w:rsidRPr="00816B6D">
        <w:rPr>
          <w:rFonts w:cs="Times New Roman"/>
        </w:rPr>
        <w:t>of the</w:t>
      </w:r>
      <w:r w:rsidRPr="009921FB">
        <w:rPr>
          <w:rFonts w:cs="Times New Roman"/>
        </w:rPr>
        <w:t xml:space="preserve"> award</w:t>
      </w:r>
      <w:r w:rsidRPr="00816B6D">
        <w:rPr>
          <w:rFonts w:cs="Times New Roman"/>
        </w:rPr>
        <w:t xml:space="preserve"> on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President’s</w:t>
      </w:r>
      <w:r w:rsidRPr="009921FB">
        <w:rPr>
          <w:rFonts w:cs="Times New Roman"/>
        </w:rPr>
        <w:t xml:space="preserve"> Higher Education</w:t>
      </w:r>
      <w:r w:rsidRPr="00816B6D">
        <w:rPr>
          <w:rFonts w:cs="Times New Roman"/>
        </w:rPr>
        <w:t xml:space="preserve"> Community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Service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Honor Roll. </w:t>
      </w:r>
      <w:r w:rsidRPr="009921FB">
        <w:rPr>
          <w:rFonts w:cs="Times New Roman"/>
        </w:rPr>
        <w:t>Additionally,</w:t>
      </w:r>
      <w:r w:rsidRPr="00816B6D">
        <w:rPr>
          <w:rFonts w:cs="Times New Roman"/>
        </w:rPr>
        <w:t xml:space="preserve"> </w:t>
      </w:r>
      <w:r w:rsidR="00BE53F7" w:rsidRPr="00816B6D">
        <w:rPr>
          <w:rFonts w:cs="Times New Roman"/>
        </w:rPr>
        <w:t xml:space="preserve">since 2012, </w:t>
      </w:r>
      <w:r w:rsidRPr="00D26839">
        <w:rPr>
          <w:rFonts w:cs="Times New Roman"/>
        </w:rPr>
        <w:t xml:space="preserve">WSU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served 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lead</w:t>
      </w:r>
      <w:r w:rsidRPr="00816B6D">
        <w:rPr>
          <w:rFonts w:cs="Times New Roman"/>
        </w:rPr>
        <w:t xml:space="preserve"> institution in</w:t>
      </w:r>
      <w:r w:rsidRPr="009921FB">
        <w:rPr>
          <w:rFonts w:cs="Times New Roman"/>
        </w:rPr>
        <w:t xml:space="preserve"> NASPA’s Lead Initiative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Civic</w:t>
      </w:r>
      <w:r w:rsidRPr="009921FB">
        <w:rPr>
          <w:rFonts w:cs="Times New Roman"/>
        </w:rPr>
        <w:t xml:space="preserve"> Learning and Democratic Engagement</w:t>
      </w:r>
      <w:r w:rsidRPr="00816B6D">
        <w:rPr>
          <w:rFonts w:cs="Times New Roman"/>
        </w:rPr>
        <w:t>.</w:t>
      </w:r>
      <w:r w:rsidRPr="009921FB">
        <w:rPr>
          <w:rFonts w:cs="Times New Roman"/>
        </w:rPr>
        <w:t xml:space="preserve"> Further, </w:t>
      </w:r>
      <w:r w:rsidR="00934397" w:rsidRPr="00816B6D">
        <w:rPr>
          <w:rFonts w:cs="Times New Roman"/>
        </w:rPr>
        <w:t>WSU</w:t>
      </w:r>
      <w:r w:rsidRPr="009921FB">
        <w:rPr>
          <w:rFonts w:cs="Times New Roman"/>
        </w:rPr>
        <w:t xml:space="preserve"> was awarded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Carnegie</w:t>
      </w:r>
      <w:r w:rsidR="00BE53F7" w:rsidRPr="00816B6D">
        <w:rPr>
          <w:rFonts w:cs="Times New Roman"/>
        </w:rPr>
        <w:t xml:space="preserve"> Foundation’s</w:t>
      </w:r>
      <w:r w:rsidRPr="00816B6D">
        <w:rPr>
          <w:rFonts w:cs="Times New Roman"/>
        </w:rPr>
        <w:t xml:space="preserve"> </w:t>
      </w:r>
      <w:r w:rsidR="00BE53F7" w:rsidRPr="00816B6D">
        <w:rPr>
          <w:rFonts w:cs="Times New Roman"/>
        </w:rPr>
        <w:t xml:space="preserve">Community Engagement </w:t>
      </w:r>
      <w:r w:rsidR="00AC6626" w:rsidRPr="00A74934">
        <w:rPr>
          <w:rFonts w:cs="Times New Roman"/>
        </w:rPr>
        <w:t>Classification</w:t>
      </w:r>
      <w:r w:rsidR="00AC6626" w:rsidRPr="00816B6D">
        <w:rPr>
          <w:rFonts w:cs="Times New Roman"/>
        </w:rPr>
        <w:t xml:space="preserve"> </w:t>
      </w:r>
      <w:r w:rsidRPr="00816B6D">
        <w:rPr>
          <w:rFonts w:cs="Times New Roman"/>
        </w:rPr>
        <w:t>for the</w:t>
      </w:r>
      <w:r w:rsidRPr="009921FB">
        <w:rPr>
          <w:rFonts w:cs="Times New Roman"/>
        </w:rPr>
        <w:t xml:space="preserve"> first</w:t>
      </w:r>
      <w:r w:rsidRPr="00816B6D">
        <w:rPr>
          <w:rFonts w:cs="Times New Roman"/>
        </w:rPr>
        <w:t xml:space="preserve"> time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2008, with the </w:t>
      </w:r>
      <w:r w:rsidR="00B61F81" w:rsidRPr="00816B6D">
        <w:rPr>
          <w:rFonts w:cs="Times New Roman"/>
        </w:rPr>
        <w:t>u</w:t>
      </w:r>
      <w:r w:rsidRPr="00816B6D">
        <w:rPr>
          <w:rFonts w:cs="Times New Roman"/>
        </w:rPr>
        <w:t>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maintaining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this ranking</w:t>
      </w:r>
      <w:r w:rsidRPr="009921FB">
        <w:rPr>
          <w:rFonts w:cs="Times New Roman"/>
        </w:rPr>
        <w:t xml:space="preserve"> ever</w:t>
      </w:r>
      <w:r w:rsidRPr="00816B6D">
        <w:rPr>
          <w:rFonts w:cs="Times New Roman"/>
        </w:rPr>
        <w:t xml:space="preserve"> since. The</w:t>
      </w:r>
      <w:r w:rsidRPr="009921FB">
        <w:rPr>
          <w:rFonts w:cs="Times New Roman"/>
        </w:rPr>
        <w:t xml:space="preserve"> Carnegie Classification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lastRenderedPageBreak/>
        <w:t>acknowledges and</w:t>
      </w:r>
      <w:r w:rsidRPr="00816B6D">
        <w:rPr>
          <w:rFonts w:cs="Times New Roman"/>
        </w:rPr>
        <w:t xml:space="preserve"> </w:t>
      </w:r>
      <w:r w:rsidR="00934397" w:rsidRPr="009921FB">
        <w:rPr>
          <w:rFonts w:cs="Times New Roman"/>
        </w:rPr>
        <w:t>classifies</w:t>
      </w:r>
      <w:r w:rsidRPr="009921FB">
        <w:rPr>
          <w:rFonts w:cs="Times New Roman"/>
        </w:rPr>
        <w:t xml:space="preserve"> universities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according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their</w:t>
      </w:r>
      <w:r w:rsidRPr="009921FB">
        <w:rPr>
          <w:rFonts w:cs="Times New Roman"/>
        </w:rPr>
        <w:t xml:space="preserve"> </w:t>
      </w:r>
      <w:r w:rsidR="00B61F81" w:rsidRPr="00816B6D">
        <w:rPr>
          <w:rFonts w:cs="Times New Roman"/>
        </w:rPr>
        <w:t>CE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efforts</w:t>
      </w:r>
      <w:r w:rsidR="00B61F81" w:rsidRPr="00816B6D">
        <w:rPr>
          <w:rFonts w:cs="Times New Roman"/>
        </w:rPr>
        <w:t xml:space="preserve"> and is </w:t>
      </w:r>
      <w:r w:rsidRPr="00816B6D">
        <w:rPr>
          <w:rFonts w:cs="Times New Roman"/>
        </w:rPr>
        <w:t>“the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leading</w:t>
      </w:r>
      <w:r w:rsidRPr="009921FB">
        <w:rPr>
          <w:rFonts w:cs="Times New Roman"/>
        </w:rPr>
        <w:t xml:space="preserve"> framework </w:t>
      </w:r>
      <w:r w:rsidRPr="00816B6D">
        <w:rPr>
          <w:rFonts w:cs="Times New Roman"/>
        </w:rPr>
        <w:t xml:space="preserve">for </w:t>
      </w:r>
      <w:r w:rsidRPr="009921FB">
        <w:rPr>
          <w:rFonts w:cs="Times New Roman"/>
        </w:rPr>
        <w:t>recognizing and</w:t>
      </w:r>
      <w:r w:rsidRPr="00816B6D">
        <w:rPr>
          <w:rFonts w:cs="Times New Roman"/>
        </w:rPr>
        <w:t xml:space="preserve"> describing</w:t>
      </w:r>
      <w:r w:rsidRPr="009921FB">
        <w:rPr>
          <w:rFonts w:cs="Times New Roman"/>
        </w:rPr>
        <w:t xml:space="preserve"> institutional </w:t>
      </w:r>
      <w:r w:rsidRPr="00816B6D">
        <w:rPr>
          <w:rFonts w:cs="Times New Roman"/>
        </w:rPr>
        <w:t>diversity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U.S. </w:t>
      </w:r>
      <w:r w:rsidRPr="009921FB">
        <w:rPr>
          <w:rFonts w:cs="Times New Roman"/>
        </w:rPr>
        <w:t>higher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education” (</w:t>
      </w:r>
      <w:r w:rsidR="005604FD">
        <w:rPr>
          <w:rFonts w:cs="Times New Roman"/>
        </w:rPr>
        <w:t>Carnegie Classification</w:t>
      </w:r>
      <w:r w:rsidRPr="009921FB">
        <w:rPr>
          <w:rFonts w:cs="Times New Roman"/>
        </w:rPr>
        <w:t>,</w:t>
      </w:r>
      <w:r w:rsidRPr="00816B6D">
        <w:rPr>
          <w:rFonts w:cs="Times New Roman"/>
        </w:rPr>
        <w:t xml:space="preserve"> </w:t>
      </w:r>
      <w:r w:rsidR="00AC6626">
        <w:rPr>
          <w:rFonts w:cs="Times New Roman"/>
        </w:rPr>
        <w:t>n.d.).</w:t>
      </w:r>
    </w:p>
    <w:p w14:paraId="471C3F61" w14:textId="4E59A62E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 xml:space="preserve">WSU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continuously</w:t>
      </w:r>
      <w:r w:rsidRPr="009921FB">
        <w:rPr>
          <w:rFonts w:cs="Times New Roman"/>
        </w:rPr>
        <w:t xml:space="preserve"> focused</w:t>
      </w:r>
      <w:r w:rsidRPr="00816B6D">
        <w:rPr>
          <w:rFonts w:cs="Times New Roman"/>
        </w:rPr>
        <w:t xml:space="preserve"> on improving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>general.</w:t>
      </w:r>
      <w:r w:rsidR="00217DD9" w:rsidRPr="009921FB">
        <w:rPr>
          <w:rFonts w:cs="Times New Roman"/>
        </w:rPr>
        <w:t xml:space="preserve"> That said, </w:t>
      </w:r>
      <w:r w:rsidR="00B61F81" w:rsidRPr="00816B6D">
        <w:rPr>
          <w:rFonts w:cs="Times New Roman"/>
        </w:rPr>
        <w:t>a</w:t>
      </w:r>
      <w:r w:rsidR="00B61F81" w:rsidRPr="009921FB">
        <w:rPr>
          <w:rFonts w:cs="Times New Roman"/>
        </w:rPr>
        <w:t xml:space="preserve"> </w:t>
      </w:r>
      <w:r w:rsidR="00217DD9" w:rsidRPr="009921FB">
        <w:rPr>
          <w:rFonts w:cs="Times New Roman"/>
        </w:rPr>
        <w:t xml:space="preserve">culture of </w:t>
      </w:r>
      <w:r w:rsidR="00B61F81" w:rsidRPr="00816B6D">
        <w:rPr>
          <w:rFonts w:cs="Times New Roman"/>
        </w:rPr>
        <w:t>CE</w:t>
      </w:r>
      <w:r w:rsidR="00217DD9" w:rsidRPr="009921FB">
        <w:rPr>
          <w:rFonts w:cs="Times New Roman"/>
        </w:rPr>
        <w:t xml:space="preserve"> does not permeate the Lindquist College—let alone other colleges at the university. Some programs</w:t>
      </w:r>
      <w:r w:rsidR="00B61F81" w:rsidRPr="00816B6D">
        <w:rPr>
          <w:rFonts w:cs="Times New Roman"/>
        </w:rPr>
        <w:t>,</w:t>
      </w:r>
      <w:r w:rsidR="00217DD9" w:rsidRPr="009921FB">
        <w:rPr>
          <w:rFonts w:cs="Times New Roman"/>
        </w:rPr>
        <w:t xml:space="preserve"> and certainly individual professors</w:t>
      </w:r>
      <w:r w:rsidR="00B61F81" w:rsidRPr="00816B6D">
        <w:rPr>
          <w:rFonts w:cs="Times New Roman"/>
        </w:rPr>
        <w:t>,</w:t>
      </w:r>
      <w:r w:rsidR="00217DD9" w:rsidRPr="009921FB">
        <w:rPr>
          <w:rFonts w:cs="Times New Roman"/>
        </w:rPr>
        <w:t xml:space="preserve"> are more engaged than others, and those that are engaged are not necessarily representative of their departments</w:t>
      </w:r>
      <w:r w:rsidR="00B61F81" w:rsidRPr="00816B6D">
        <w:rPr>
          <w:rFonts w:cs="Times New Roman"/>
        </w:rPr>
        <w:t xml:space="preserve"> or the </w:t>
      </w:r>
      <w:r w:rsidR="00217DD9" w:rsidRPr="009921FB">
        <w:rPr>
          <w:rFonts w:cs="Times New Roman"/>
        </w:rPr>
        <w:t xml:space="preserve">college. Thus, while WSU meets the qualifications of an engaged institution per </w:t>
      </w:r>
      <w:r w:rsidR="00B61F81" w:rsidRPr="00816B6D">
        <w:rPr>
          <w:rFonts w:cs="Times New Roman"/>
        </w:rPr>
        <w:t xml:space="preserve">the </w:t>
      </w:r>
      <w:r w:rsidR="00217DD9" w:rsidRPr="009921FB">
        <w:rPr>
          <w:rFonts w:cs="Times New Roman"/>
        </w:rPr>
        <w:t>Carnegie Classification, we cannot claim that our college reflects the university’s same level of engagement.</w:t>
      </w:r>
    </w:p>
    <w:p w14:paraId="21B83CB7" w14:textId="3D846D1A" w:rsidR="00586D4D" w:rsidRPr="00816B6D" w:rsidRDefault="00B474A5" w:rsidP="002366B1">
      <w:pPr>
        <w:pStyle w:val="BodyText"/>
        <w:spacing w:line="480" w:lineRule="auto"/>
        <w:ind w:right="106" w:firstLine="620"/>
        <w:rPr>
          <w:rFonts w:cs="Times New Roman"/>
        </w:rPr>
      </w:pPr>
      <w:r w:rsidRPr="009921FB">
        <w:rPr>
          <w:rFonts w:cs="Times New Roman"/>
        </w:rPr>
        <w:t>The former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director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CCEL,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Dr. Brenda </w:t>
      </w:r>
      <w:proofErr w:type="spellStart"/>
      <w:r w:rsidRPr="00816B6D">
        <w:rPr>
          <w:rFonts w:cs="Times New Roman"/>
        </w:rPr>
        <w:t>Kowalewski</w:t>
      </w:r>
      <w:proofErr w:type="spellEnd"/>
      <w:r w:rsidRPr="00816B6D">
        <w:rPr>
          <w:rFonts w:cs="Times New Roman"/>
        </w:rPr>
        <w:t xml:space="preserve">, </w:t>
      </w:r>
      <w:r w:rsidRPr="009921FB">
        <w:rPr>
          <w:rFonts w:cs="Times New Roman"/>
        </w:rPr>
        <w:t>was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appointed</w:t>
      </w:r>
      <w:r w:rsidRPr="00816B6D">
        <w:rPr>
          <w:rFonts w:cs="Times New Roman"/>
        </w:rPr>
        <w:t xml:space="preserve"> to a</w:t>
      </w:r>
      <w:r w:rsidRPr="009921FB">
        <w:rPr>
          <w:rFonts w:cs="Times New Roman"/>
        </w:rPr>
        <w:t xml:space="preserve"> new</w:t>
      </w:r>
      <w:r w:rsidRPr="00816B6D">
        <w:rPr>
          <w:rFonts w:cs="Times New Roman"/>
        </w:rPr>
        <w:t xml:space="preserve"> position of</w:t>
      </w:r>
      <w:r w:rsidRPr="009921FB">
        <w:rPr>
          <w:rFonts w:cs="Times New Roman"/>
        </w:rPr>
        <w:t xml:space="preserve"> </w:t>
      </w:r>
      <w:r w:rsidR="00B61F81" w:rsidRPr="00816B6D">
        <w:rPr>
          <w:rFonts w:cs="Times New Roman"/>
        </w:rPr>
        <w:t>associate provost of high-impact</w:t>
      </w:r>
      <w:r w:rsidR="00B61F81" w:rsidRPr="00D26839">
        <w:rPr>
          <w:rFonts w:cs="Times New Roman"/>
        </w:rPr>
        <w:t xml:space="preserve"> programs and faculty development </w:t>
      </w:r>
      <w:r w:rsidRPr="00D26839">
        <w:rPr>
          <w:rFonts w:cs="Times New Roman"/>
        </w:rPr>
        <w:t>in 2016.</w:t>
      </w:r>
      <w:r w:rsidRPr="009921FB">
        <w:rPr>
          <w:rFonts w:cs="Times New Roman"/>
        </w:rPr>
        <w:t xml:space="preserve"> In</w:t>
      </w:r>
      <w:r w:rsidRPr="00816B6D">
        <w:rPr>
          <w:rFonts w:cs="Times New Roman"/>
        </w:rPr>
        <w:t xml:space="preserve"> this </w:t>
      </w:r>
      <w:r w:rsidRPr="009921FB">
        <w:rPr>
          <w:rFonts w:cs="Times New Roman"/>
        </w:rPr>
        <w:t xml:space="preserve">capacity, </w:t>
      </w:r>
      <w:proofErr w:type="spellStart"/>
      <w:r w:rsidRPr="009921FB">
        <w:rPr>
          <w:rFonts w:cs="Times New Roman"/>
        </w:rPr>
        <w:t>Kowalewski</w:t>
      </w:r>
      <w:proofErr w:type="spellEnd"/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convened </w:t>
      </w:r>
      <w:r w:rsidRPr="00816B6D">
        <w:rPr>
          <w:rFonts w:cs="Times New Roman"/>
        </w:rPr>
        <w:t xml:space="preserve">an </w:t>
      </w:r>
      <w:r w:rsidR="00B61F81" w:rsidRPr="00816B6D">
        <w:rPr>
          <w:rFonts w:cs="Times New Roman"/>
        </w:rPr>
        <w:t xml:space="preserve">engagement </w:t>
      </w:r>
      <w:r w:rsidR="00B61F81" w:rsidRPr="00D26839">
        <w:rPr>
          <w:rFonts w:cs="Times New Roman"/>
        </w:rPr>
        <w:t xml:space="preserve">subcommittee </w:t>
      </w:r>
      <w:r w:rsidRPr="00D26839">
        <w:rPr>
          <w:rFonts w:cs="Times New Roman"/>
        </w:rPr>
        <w:t>whose</w:t>
      </w:r>
      <w:r w:rsidRPr="009921FB">
        <w:rPr>
          <w:rFonts w:cs="Times New Roman"/>
        </w:rPr>
        <w:t xml:space="preserve"> purpose centered</w:t>
      </w:r>
      <w:r w:rsidRPr="00816B6D">
        <w:rPr>
          <w:rFonts w:cs="Times New Roman"/>
        </w:rPr>
        <w:t xml:space="preserve"> on establishing</w:t>
      </w:r>
      <w:r w:rsidRPr="009921FB">
        <w:rPr>
          <w:rFonts w:cs="Times New Roman"/>
        </w:rPr>
        <w:t xml:space="preserve"> high-impact</w:t>
      </w:r>
      <w:r w:rsidRPr="00816B6D">
        <w:rPr>
          <w:rFonts w:cs="Times New Roman"/>
        </w:rPr>
        <w:t xml:space="preserve"> </w:t>
      </w:r>
      <w:r w:rsidR="00B61F81" w:rsidRPr="00816B6D">
        <w:rPr>
          <w:rFonts w:cs="Times New Roman"/>
        </w:rPr>
        <w:t>educational experiences</w:t>
      </w:r>
      <w:r w:rsidRPr="00816B6D">
        <w:rPr>
          <w:rFonts w:cs="Times New Roman"/>
        </w:rPr>
        <w:t xml:space="preserve"> </w:t>
      </w:r>
      <w:r w:rsidR="00B61F81" w:rsidRPr="00816B6D">
        <w:rPr>
          <w:rFonts w:cs="Times New Roman"/>
        </w:rPr>
        <w:t xml:space="preserve">(HIEEs) </w:t>
      </w:r>
      <w:r w:rsidRPr="00D26839">
        <w:rPr>
          <w:rFonts w:cs="Times New Roman"/>
        </w:rPr>
        <w:t>both inside</w:t>
      </w:r>
      <w:r w:rsidRPr="009921FB">
        <w:rPr>
          <w:rFonts w:cs="Times New Roman"/>
        </w:rPr>
        <w:t xml:space="preserve"> and </w:t>
      </w:r>
      <w:r w:rsidRPr="00816B6D">
        <w:rPr>
          <w:rFonts w:cs="Times New Roman"/>
        </w:rPr>
        <w:t>outside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classroom.</w:t>
      </w:r>
      <w:r w:rsidRPr="00816B6D">
        <w:rPr>
          <w:rFonts w:cs="Times New Roman"/>
        </w:rPr>
        <w:t xml:space="preserve"> </w:t>
      </w:r>
      <w:r w:rsidR="00B61F81" w:rsidRPr="00816B6D">
        <w:rPr>
          <w:rFonts w:cs="Times New Roman"/>
        </w:rPr>
        <w:t xml:space="preserve">HIEEs </w:t>
      </w:r>
      <w:r w:rsidRPr="00816B6D">
        <w:rPr>
          <w:rFonts w:cs="Times New Roman"/>
        </w:rPr>
        <w:t>provide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students with </w:t>
      </w:r>
      <w:r w:rsidRPr="009921FB">
        <w:rPr>
          <w:rFonts w:cs="Times New Roman"/>
        </w:rPr>
        <w:t>foundational</w:t>
      </w:r>
      <w:r w:rsidRPr="00816B6D">
        <w:rPr>
          <w:rFonts w:cs="Times New Roman"/>
        </w:rPr>
        <w:t xml:space="preserve"> and </w:t>
      </w:r>
      <w:r w:rsidRPr="009921FB">
        <w:rPr>
          <w:rFonts w:cs="Times New Roman"/>
        </w:rPr>
        <w:t>transferable</w:t>
      </w:r>
      <w:r w:rsidRPr="00816B6D">
        <w:rPr>
          <w:rFonts w:cs="Times New Roman"/>
        </w:rPr>
        <w:t xml:space="preserve"> skills to </w:t>
      </w:r>
      <w:r w:rsidRPr="009921FB">
        <w:rPr>
          <w:rFonts w:cs="Times New Roman"/>
        </w:rPr>
        <w:t>become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productive, engaged,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responsible global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citizens. Many high-impact practices are characterized by deep levels of student engagement in learning and not just community engagement</w:t>
      </w:r>
      <w:r w:rsidR="00B61F81" w:rsidRPr="00816B6D">
        <w:rPr>
          <w:rFonts w:cs="Times New Roman"/>
        </w:rPr>
        <w:t xml:space="preserve">; thus, </w:t>
      </w:r>
      <w:r w:rsidRPr="009921FB">
        <w:rPr>
          <w:rFonts w:cs="Times New Roman"/>
        </w:rPr>
        <w:t>CE becomes a distinct practice that seeks to involve community partnerships but that is also synonymous with a</w:t>
      </w:r>
      <w:r w:rsidR="00B61F81" w:rsidRPr="00816B6D">
        <w:rPr>
          <w:rFonts w:cs="Times New Roman"/>
        </w:rPr>
        <w:t xml:space="preserve">n </w:t>
      </w:r>
      <w:r w:rsidRPr="009921FB">
        <w:rPr>
          <w:rFonts w:cs="Times New Roman"/>
        </w:rPr>
        <w:t xml:space="preserve">array of other high-impact learning practices and approaches. </w:t>
      </w:r>
      <w:r w:rsidRPr="00816B6D">
        <w:rPr>
          <w:rFonts w:cs="Times New Roman"/>
        </w:rPr>
        <w:t>During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201</w:t>
      </w:r>
      <w:r w:rsidR="002366B1">
        <w:rPr>
          <w:rFonts w:cs="Times New Roman"/>
        </w:rPr>
        <w:t>9</w:t>
      </w:r>
      <w:r w:rsidRPr="009921FB">
        <w:rPr>
          <w:rFonts w:cs="Times New Roman"/>
        </w:rPr>
        <w:t>-20</w:t>
      </w:r>
      <w:r w:rsidR="002366B1">
        <w:rPr>
          <w:rFonts w:cs="Times New Roman"/>
        </w:rPr>
        <w:t>20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academic year,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work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 subcommittee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will move </w:t>
      </w:r>
      <w:r w:rsidRPr="009921FB">
        <w:rPr>
          <w:rFonts w:cs="Times New Roman"/>
        </w:rPr>
        <w:t>across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campus,</w:t>
      </w:r>
      <w:r w:rsidRPr="00816B6D">
        <w:rPr>
          <w:rFonts w:cs="Times New Roman"/>
        </w:rPr>
        <w:t xml:space="preserve"> with a</w:t>
      </w:r>
      <w:r w:rsidRPr="009921FB">
        <w:rPr>
          <w:rFonts w:cs="Times New Roman"/>
        </w:rPr>
        <w:t xml:space="preserve"> group of</w:t>
      </w:r>
      <w:r w:rsidRPr="00816B6D">
        <w:rPr>
          <w:rFonts w:cs="Times New Roman"/>
        </w:rPr>
        <w:t xml:space="preserve"> faculty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staff</w:t>
      </w:r>
      <w:r w:rsidRPr="00816B6D">
        <w:rPr>
          <w:rFonts w:cs="Times New Roman"/>
        </w:rPr>
        <w:t xml:space="preserve"> willing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pilot the </w:t>
      </w:r>
      <w:r w:rsidR="002366B1">
        <w:rPr>
          <w:rFonts w:cs="Times New Roman"/>
        </w:rPr>
        <w:t xml:space="preserve">HIEE </w:t>
      </w:r>
      <w:r w:rsidRPr="009921FB">
        <w:rPr>
          <w:rFonts w:cs="Times New Roman"/>
        </w:rPr>
        <w:t>taxonomy.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>goals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this </w:t>
      </w:r>
      <w:r w:rsidRPr="009921FB">
        <w:rPr>
          <w:rFonts w:cs="Times New Roman"/>
        </w:rPr>
        <w:t xml:space="preserve">academic year are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identify where HIEE</w:t>
      </w:r>
      <w:r w:rsidR="00B61F81" w:rsidRPr="00816B6D">
        <w:rPr>
          <w:rFonts w:cs="Times New Roman"/>
        </w:rPr>
        <w:t>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already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exist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where </w:t>
      </w:r>
      <w:r w:rsidR="00B61F81" w:rsidRPr="00816B6D">
        <w:rPr>
          <w:rFonts w:cs="Times New Roman"/>
        </w:rPr>
        <w:t>they</w:t>
      </w:r>
      <w:r w:rsidR="00B61F81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could</w:t>
      </w:r>
      <w:r w:rsidRPr="00816B6D">
        <w:rPr>
          <w:rFonts w:cs="Times New Roman"/>
        </w:rPr>
        <w:t xml:space="preserve"> expand</w:t>
      </w:r>
      <w:r w:rsidR="00B61F81" w:rsidRPr="00816B6D">
        <w:rPr>
          <w:rFonts w:cs="Times New Roman"/>
        </w:rPr>
        <w:t>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then </w:t>
      </w:r>
      <w:r w:rsidR="00B61F81" w:rsidRPr="00816B6D">
        <w:rPr>
          <w:rFonts w:cs="Times New Roman"/>
        </w:rPr>
        <w:t xml:space="preserve">to </w:t>
      </w:r>
      <w:r w:rsidRPr="00816B6D">
        <w:rPr>
          <w:rFonts w:cs="Times New Roman"/>
        </w:rPr>
        <w:t>provide</w:t>
      </w:r>
      <w:r w:rsidRPr="009921FB">
        <w:rPr>
          <w:rFonts w:cs="Times New Roman"/>
        </w:rPr>
        <w:t xml:space="preserve"> feedback</w:t>
      </w:r>
      <w:r w:rsidRPr="00816B6D">
        <w:rPr>
          <w:rFonts w:cs="Times New Roman"/>
        </w:rPr>
        <w:t xml:space="preserve"> to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="00B61F81" w:rsidRPr="00816B6D">
        <w:rPr>
          <w:rFonts w:cs="Times New Roman"/>
        </w:rPr>
        <w:t>engagement</w:t>
      </w:r>
      <w:r w:rsidR="00B61F81" w:rsidRPr="00D26839">
        <w:rPr>
          <w:rFonts w:cs="Times New Roman"/>
        </w:rPr>
        <w:t xml:space="preserve"> subcommittee</w:t>
      </w:r>
      <w:r w:rsidRPr="009921FB">
        <w:rPr>
          <w:rFonts w:cs="Times New Roman"/>
        </w:rPr>
        <w:t>.</w:t>
      </w:r>
      <w:r w:rsidRPr="00816B6D">
        <w:rPr>
          <w:rFonts w:cs="Times New Roman"/>
        </w:rPr>
        <w:t xml:space="preserve"> </w:t>
      </w:r>
    </w:p>
    <w:p w14:paraId="33FDEF1B" w14:textId="3EBF8C5B" w:rsidR="00534ABD" w:rsidRPr="00D26839" w:rsidRDefault="00B474A5" w:rsidP="002366B1">
      <w:pPr>
        <w:pStyle w:val="BodyText"/>
        <w:spacing w:before="10" w:line="480" w:lineRule="auto"/>
        <w:ind w:right="106" w:firstLine="719"/>
        <w:rPr>
          <w:rFonts w:cs="Times New Roman"/>
        </w:rPr>
      </w:pPr>
      <w:r w:rsidRPr="009921FB">
        <w:rPr>
          <w:rFonts w:cs="Times New Roman"/>
        </w:rPr>
        <w:t>Given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geographical</w:t>
      </w:r>
      <w:r w:rsidRPr="00816B6D">
        <w:rPr>
          <w:rFonts w:cs="Times New Roman"/>
        </w:rPr>
        <w:t xml:space="preserve"> location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WSU, the</w:t>
      </w:r>
      <w:r w:rsidRPr="009921FB">
        <w:rPr>
          <w:rFonts w:cs="Times New Roman"/>
        </w:rPr>
        <w:t xml:space="preserve"> area </w:t>
      </w:r>
      <w:r w:rsidRPr="00816B6D">
        <w:rPr>
          <w:rFonts w:cs="Times New Roman"/>
        </w:rPr>
        <w:t xml:space="preserve">most </w:t>
      </w:r>
      <w:r w:rsidRPr="009921FB">
        <w:rPr>
          <w:rFonts w:cs="Times New Roman"/>
        </w:rPr>
        <w:t>impacted</w:t>
      </w:r>
      <w:r w:rsidRPr="00816B6D">
        <w:rPr>
          <w:rFonts w:cs="Times New Roman"/>
        </w:rPr>
        <w:t xml:space="preserve"> by</w:t>
      </w:r>
      <w:r w:rsidRPr="009921FB">
        <w:rPr>
          <w:rFonts w:cs="Times New Roman"/>
        </w:rPr>
        <w:t xml:space="preserve"> university </w:t>
      </w:r>
      <w:r w:rsidR="00A136C9" w:rsidRPr="00816B6D">
        <w:rPr>
          <w:rFonts w:cs="Times New Roman"/>
        </w:rPr>
        <w:lastRenderedPageBreak/>
        <w:t xml:space="preserve">engagement </w:t>
      </w:r>
      <w:r w:rsidRPr="009921FB">
        <w:rPr>
          <w:rFonts w:cs="Times New Roman"/>
        </w:rPr>
        <w:t>initiat</w:t>
      </w:r>
      <w:r w:rsidR="00A136C9" w:rsidRPr="00816B6D">
        <w:rPr>
          <w:rFonts w:cs="Times New Roman"/>
        </w:rPr>
        <w:t>iv</w:t>
      </w:r>
      <w:r w:rsidRPr="009921FB">
        <w:rPr>
          <w:rFonts w:cs="Times New Roman"/>
        </w:rPr>
        <w:t xml:space="preserve">es </w:t>
      </w:r>
      <w:r w:rsidRPr="00816B6D">
        <w:rPr>
          <w:rFonts w:cs="Times New Roman"/>
        </w:rPr>
        <w:t xml:space="preserve">is the </w:t>
      </w:r>
      <w:r w:rsidRPr="009921FB">
        <w:rPr>
          <w:rFonts w:cs="Times New Roman"/>
        </w:rPr>
        <w:t>campus</w:t>
      </w:r>
      <w:r w:rsidRPr="00816B6D">
        <w:rPr>
          <w:rFonts w:cs="Times New Roman"/>
        </w:rPr>
        <w:t xml:space="preserve"> home city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Ogden, </w:t>
      </w:r>
      <w:r w:rsidRPr="009921FB">
        <w:rPr>
          <w:rFonts w:cs="Times New Roman"/>
        </w:rPr>
        <w:t>Utah.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Ogden</w:t>
      </w:r>
      <w:r w:rsidR="0080629B" w:rsidRPr="00816B6D">
        <w:rPr>
          <w:rFonts w:cs="Times New Roman"/>
        </w:rPr>
        <w:t xml:space="preserve">, </w:t>
      </w:r>
      <w:r w:rsidRPr="00816B6D">
        <w:rPr>
          <w:rFonts w:cs="Times New Roman"/>
        </w:rPr>
        <w:t xml:space="preserve">a </w:t>
      </w:r>
      <w:r w:rsidRPr="009921FB">
        <w:rPr>
          <w:rFonts w:cs="Times New Roman"/>
        </w:rPr>
        <w:t>large metropolitan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region located</w:t>
      </w:r>
      <w:r w:rsidRPr="00816B6D">
        <w:rPr>
          <w:rFonts w:cs="Times New Roman"/>
        </w:rPr>
        <w:t xml:space="preserve"> approximately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40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miles </w:t>
      </w:r>
      <w:r w:rsidR="00A136C9" w:rsidRPr="00816B6D">
        <w:rPr>
          <w:rFonts w:cs="Times New Roman"/>
        </w:rPr>
        <w:t>n</w:t>
      </w:r>
      <w:r w:rsidRPr="009921FB">
        <w:rPr>
          <w:rFonts w:cs="Times New Roman"/>
        </w:rPr>
        <w:t>orth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Salt Lake </w:t>
      </w:r>
      <w:r w:rsidRPr="00816B6D">
        <w:rPr>
          <w:rFonts w:cs="Times New Roman"/>
        </w:rPr>
        <w:t>City</w:t>
      </w:r>
      <w:r w:rsidR="0080629B" w:rsidRPr="00816B6D">
        <w:rPr>
          <w:rFonts w:cs="Times New Roman"/>
        </w:rPr>
        <w:t xml:space="preserve">, </w:t>
      </w:r>
      <w:r w:rsidRPr="00816B6D">
        <w:rPr>
          <w:rFonts w:cs="Times New Roman"/>
        </w:rPr>
        <w:t>provides a</w:t>
      </w:r>
      <w:r w:rsidRPr="009921FB">
        <w:rPr>
          <w:rFonts w:cs="Times New Roman"/>
        </w:rPr>
        <w:t xml:space="preserve"> </w:t>
      </w:r>
      <w:r w:rsidR="000E419E" w:rsidRPr="009921FB">
        <w:rPr>
          <w:rFonts w:cs="Times New Roman"/>
        </w:rPr>
        <w:t xml:space="preserve">diverse social and cultural environment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student </w:t>
      </w:r>
      <w:r w:rsidRPr="009921FB">
        <w:rPr>
          <w:rFonts w:cs="Times New Roman"/>
        </w:rPr>
        <w:t>service-learning projects</w:t>
      </w:r>
      <w:r w:rsidRPr="00816B6D">
        <w:rPr>
          <w:rFonts w:cs="Times New Roman"/>
        </w:rPr>
        <w:t xml:space="preserve"> and </w:t>
      </w:r>
      <w:r w:rsidR="00A136C9" w:rsidRPr="00816B6D">
        <w:rPr>
          <w:rFonts w:cs="Times New Roman"/>
        </w:rPr>
        <w:t xml:space="preserve">for </w:t>
      </w:r>
      <w:r w:rsidRPr="00816B6D">
        <w:rPr>
          <w:rFonts w:cs="Times New Roman"/>
        </w:rPr>
        <w:t>university</w:t>
      </w:r>
      <w:r w:rsidR="000E419E" w:rsidRPr="00816B6D">
        <w:rPr>
          <w:rFonts w:cs="Times New Roman"/>
        </w:rPr>
        <w:t>-community</w:t>
      </w:r>
      <w:r w:rsidRPr="009921FB">
        <w:rPr>
          <w:rFonts w:cs="Times New Roman"/>
        </w:rPr>
        <w:t xml:space="preserve"> partnerships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developments.</w:t>
      </w:r>
      <w:r w:rsidRPr="00816B6D">
        <w:rPr>
          <w:rFonts w:cs="Times New Roman"/>
        </w:rPr>
        <w:t xml:space="preserve"> </w:t>
      </w:r>
      <w:r w:rsidR="006A3109" w:rsidRPr="00816B6D">
        <w:rPr>
          <w:rFonts w:cs="Times New Roman"/>
        </w:rPr>
        <w:t xml:space="preserve">With a population of just under 100,000, Ogden is Utah’s seventh largest city. </w:t>
      </w:r>
      <w:r w:rsidR="00AC6626">
        <w:rPr>
          <w:rFonts w:cs="Times New Roman"/>
        </w:rPr>
        <w:t>I</w:t>
      </w:r>
      <w:r w:rsidR="006A3109" w:rsidRPr="00816B6D">
        <w:rPr>
          <w:rFonts w:cs="Times New Roman"/>
        </w:rPr>
        <w:t xml:space="preserve">n 2018, the median household income for Ogden City was $46,845; </w:t>
      </w:r>
      <w:r w:rsidR="00534ABD" w:rsidRPr="00816B6D">
        <w:rPr>
          <w:rFonts w:cs="Times New Roman"/>
        </w:rPr>
        <w:t>yet</w:t>
      </w:r>
      <w:r w:rsidR="00A136C9" w:rsidRPr="00D26839">
        <w:rPr>
          <w:rFonts w:cs="Times New Roman"/>
        </w:rPr>
        <w:t>,</w:t>
      </w:r>
      <w:r w:rsidR="006A3109" w:rsidRPr="00D26839">
        <w:rPr>
          <w:rFonts w:cs="Times New Roman"/>
        </w:rPr>
        <w:t xml:space="preserve"> the greater Ogden-C</w:t>
      </w:r>
      <w:r w:rsidR="006A3109" w:rsidRPr="003E54F2">
        <w:rPr>
          <w:rFonts w:cs="Times New Roman"/>
        </w:rPr>
        <w:t>learfield metropolitan area median income was $72</w:t>
      </w:r>
      <w:r w:rsidR="00A136C9" w:rsidRPr="003E54F2">
        <w:rPr>
          <w:rFonts w:cs="Times New Roman"/>
        </w:rPr>
        <w:t xml:space="preserve">, </w:t>
      </w:r>
      <w:r w:rsidR="006A3109" w:rsidRPr="003E54F2">
        <w:rPr>
          <w:rFonts w:cs="Times New Roman"/>
        </w:rPr>
        <w:t>112 for the same year</w:t>
      </w:r>
      <w:r w:rsidR="00AC6626">
        <w:rPr>
          <w:rFonts w:cs="Times New Roman"/>
        </w:rPr>
        <w:t xml:space="preserve"> (Demographics, </w:t>
      </w:r>
      <w:r w:rsidR="00AC6626" w:rsidRPr="00816B6D">
        <w:rPr>
          <w:rFonts w:cs="Times New Roman"/>
        </w:rPr>
        <w:t>2019)</w:t>
      </w:r>
      <w:r w:rsidR="006A3109" w:rsidRPr="003E54F2">
        <w:rPr>
          <w:rFonts w:cs="Times New Roman"/>
        </w:rPr>
        <w:t>.</w:t>
      </w:r>
      <w:r w:rsidR="00534ABD" w:rsidRPr="003E54F2">
        <w:rPr>
          <w:rFonts w:cs="Times New Roman"/>
        </w:rPr>
        <w:t xml:space="preserve"> The Diversity Index of Ogden City is 70.3%</w:t>
      </w:r>
      <w:r w:rsidR="00A136C9" w:rsidRPr="003E54F2">
        <w:rPr>
          <w:rFonts w:cs="Times New Roman"/>
        </w:rPr>
        <w:t>, registering t</w:t>
      </w:r>
      <w:r w:rsidR="00534ABD" w:rsidRPr="003E54F2">
        <w:rPr>
          <w:rFonts w:cs="Times New Roman"/>
        </w:rPr>
        <w:t xml:space="preserve">he city region as </w:t>
      </w:r>
      <w:r w:rsidR="002E6EB8">
        <w:rPr>
          <w:rFonts w:cs="Times New Roman"/>
        </w:rPr>
        <w:t xml:space="preserve">both </w:t>
      </w:r>
      <w:r w:rsidR="00534ABD" w:rsidRPr="003E54F2">
        <w:rPr>
          <w:rFonts w:cs="Times New Roman"/>
        </w:rPr>
        <w:t xml:space="preserve">working-class </w:t>
      </w:r>
      <w:r w:rsidR="002E6EB8">
        <w:rPr>
          <w:rFonts w:cs="Times New Roman"/>
        </w:rPr>
        <w:t xml:space="preserve">in economic standing </w:t>
      </w:r>
      <w:r w:rsidR="00534ABD" w:rsidRPr="003E54F2">
        <w:rPr>
          <w:rFonts w:cs="Times New Roman"/>
        </w:rPr>
        <w:t xml:space="preserve">and </w:t>
      </w:r>
      <w:r w:rsidR="002E6EB8">
        <w:rPr>
          <w:rFonts w:cs="Times New Roman"/>
        </w:rPr>
        <w:t xml:space="preserve">highly </w:t>
      </w:r>
      <w:r w:rsidR="00534ABD" w:rsidRPr="003E54F2">
        <w:rPr>
          <w:rFonts w:cs="Times New Roman"/>
        </w:rPr>
        <w:t>diverse</w:t>
      </w:r>
      <w:r w:rsidR="002E6EB8">
        <w:rPr>
          <w:rFonts w:cs="Times New Roman"/>
        </w:rPr>
        <w:t xml:space="preserve"> ethnically and racially</w:t>
      </w:r>
      <w:r w:rsidR="00534ABD" w:rsidRPr="003E54F2">
        <w:rPr>
          <w:rFonts w:cs="Times New Roman"/>
        </w:rPr>
        <w:t xml:space="preserve">. </w:t>
      </w:r>
      <w:r w:rsidR="002E6EB8">
        <w:rPr>
          <w:rFonts w:cs="Times New Roman"/>
        </w:rPr>
        <w:t xml:space="preserve">These same indexes shift to reflect more affluence and less diversity in other </w:t>
      </w:r>
      <w:r w:rsidR="00534ABD" w:rsidRPr="00D26839">
        <w:rPr>
          <w:rFonts w:cs="Times New Roman"/>
        </w:rPr>
        <w:t>outlying areas.</w:t>
      </w:r>
      <w:r w:rsidR="002E6EB8">
        <w:rPr>
          <w:rFonts w:cs="Times New Roman"/>
        </w:rPr>
        <w:t xml:space="preserve"> </w:t>
      </w:r>
    </w:p>
    <w:p w14:paraId="2FCAA23F" w14:textId="55785380" w:rsidR="00586D4D" w:rsidRPr="009921FB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D26839">
        <w:rPr>
          <w:rFonts w:cs="Times New Roman"/>
        </w:rPr>
        <w:t xml:space="preserve">As a testament to its commitment </w:t>
      </w:r>
      <w:r w:rsidRPr="009921FB">
        <w:rPr>
          <w:rFonts w:cs="Times New Roman"/>
        </w:rPr>
        <w:t>to</w:t>
      </w:r>
      <w:r w:rsidRPr="00816B6D">
        <w:rPr>
          <w:rFonts w:cs="Times New Roman"/>
        </w:rPr>
        <w:t xml:space="preserve"> the communit</w:t>
      </w:r>
      <w:r w:rsidR="00934397" w:rsidRPr="00816B6D">
        <w:rPr>
          <w:rFonts w:cs="Times New Roman"/>
        </w:rPr>
        <w:t>ies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Ogden,</w:t>
      </w:r>
      <w:r w:rsidRPr="00816B6D">
        <w:rPr>
          <w:rFonts w:cs="Times New Roman"/>
        </w:rPr>
        <w:t xml:space="preserve"> WSU </w:t>
      </w:r>
      <w:r w:rsidR="00572611" w:rsidRPr="009921FB">
        <w:rPr>
          <w:rFonts w:cs="Times New Roman"/>
        </w:rPr>
        <w:t xml:space="preserve">recently opened </w:t>
      </w:r>
      <w:r w:rsidR="00572611"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Education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Center </w:t>
      </w:r>
      <w:r w:rsidR="00A136C9" w:rsidRPr="00816B6D">
        <w:rPr>
          <w:rFonts w:cs="Times New Roman"/>
        </w:rPr>
        <w:t>in</w:t>
      </w:r>
      <w:r w:rsidR="00A136C9" w:rsidRPr="009921FB">
        <w:rPr>
          <w:rFonts w:cs="Times New Roman"/>
        </w:rPr>
        <w:t xml:space="preserve"> </w:t>
      </w:r>
      <w:r w:rsidR="00572611" w:rsidRPr="009921FB">
        <w:rPr>
          <w:rFonts w:cs="Times New Roman"/>
        </w:rPr>
        <w:t>inner-city Ogden</w:t>
      </w:r>
      <w:r w:rsidR="00A136C9" w:rsidRPr="00816B6D">
        <w:rPr>
          <w:rFonts w:cs="Times New Roman"/>
        </w:rPr>
        <w:t>,</w:t>
      </w:r>
      <w:r w:rsidR="00572611" w:rsidRPr="009921FB">
        <w:rPr>
          <w:rFonts w:cs="Times New Roman"/>
        </w:rPr>
        <w:t xml:space="preserve"> </w:t>
      </w:r>
      <w:r w:rsidR="00070C95" w:rsidRPr="009921FB">
        <w:rPr>
          <w:rFonts w:cs="Times New Roman"/>
        </w:rPr>
        <w:t xml:space="preserve">with the </w:t>
      </w:r>
      <w:r w:rsidR="00572611" w:rsidRPr="009921FB">
        <w:rPr>
          <w:rFonts w:cs="Times New Roman"/>
        </w:rPr>
        <w:t xml:space="preserve">express </w:t>
      </w:r>
      <w:r w:rsidRPr="009921FB">
        <w:rPr>
          <w:rFonts w:cs="Times New Roman"/>
        </w:rPr>
        <w:t xml:space="preserve">purpose </w:t>
      </w:r>
      <w:r w:rsidR="00572611" w:rsidRPr="00816B6D">
        <w:rPr>
          <w:rFonts w:cs="Times New Roman"/>
        </w:rPr>
        <w:t xml:space="preserve">of </w:t>
      </w:r>
      <w:r w:rsidR="00070C95" w:rsidRPr="00816B6D">
        <w:rPr>
          <w:rFonts w:cs="Times New Roman"/>
        </w:rPr>
        <w:t>benefitting</w:t>
      </w:r>
      <w:r w:rsidR="00572611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underserved</w:t>
      </w:r>
      <w:r w:rsidRPr="00816B6D">
        <w:rPr>
          <w:rFonts w:cs="Times New Roman"/>
        </w:rPr>
        <w:t xml:space="preserve"> population</w:t>
      </w:r>
      <w:r w:rsidR="00572611" w:rsidRPr="00816B6D">
        <w:rPr>
          <w:rFonts w:cs="Times New Roman"/>
        </w:rPr>
        <w:t>s</w:t>
      </w:r>
      <w:r w:rsidR="00070C95" w:rsidRPr="00816B6D">
        <w:rPr>
          <w:rFonts w:cs="Times New Roman"/>
        </w:rPr>
        <w:t xml:space="preserve"> by providing services such as </w:t>
      </w:r>
      <w:r w:rsidRPr="00816B6D">
        <w:rPr>
          <w:rFonts w:cs="Times New Roman"/>
        </w:rPr>
        <w:t>an early</w:t>
      </w:r>
      <w:r w:rsidRPr="009921FB">
        <w:rPr>
          <w:rFonts w:cs="Times New Roman"/>
        </w:rPr>
        <w:t xml:space="preserve"> childhood school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headed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by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Department</w:t>
      </w:r>
      <w:r w:rsidRPr="00816B6D">
        <w:rPr>
          <w:rFonts w:cs="Times New Roman"/>
        </w:rPr>
        <w:t xml:space="preserve"> of Child and Family</w:t>
      </w:r>
      <w:r w:rsidRPr="009921FB">
        <w:rPr>
          <w:rFonts w:cs="Times New Roman"/>
        </w:rPr>
        <w:t xml:space="preserve"> Studies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Ogden Civic</w:t>
      </w:r>
      <w:r w:rsidRPr="009921FB">
        <w:rPr>
          <w:rFonts w:cs="Times New Roman"/>
        </w:rPr>
        <w:t xml:space="preserve"> Action Network (Ogden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CAN). Formed</w:t>
      </w:r>
      <w:r w:rsidRPr="00816B6D">
        <w:rPr>
          <w:rFonts w:cs="Times New Roman"/>
        </w:rPr>
        <w:t xml:space="preserve"> in 2016, Ogden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CAN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is a </w:t>
      </w:r>
      <w:r w:rsidRPr="009921FB">
        <w:rPr>
          <w:rFonts w:cs="Times New Roman"/>
        </w:rPr>
        <w:t>coalition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anchor institutions</w:t>
      </w:r>
      <w:r w:rsidRPr="009921FB">
        <w:rPr>
          <w:rFonts w:cs="Times New Roman"/>
        </w:rPr>
        <w:t xml:space="preserve"> dedicated</w:t>
      </w:r>
      <w:r w:rsidRPr="00816B6D">
        <w:rPr>
          <w:rFonts w:cs="Times New Roman"/>
        </w:rPr>
        <w:t xml:space="preserve"> to improving</w:t>
      </w:r>
      <w:r w:rsidRPr="009921FB">
        <w:rPr>
          <w:rFonts w:cs="Times New Roman"/>
        </w:rPr>
        <w:t xml:space="preserve"> education,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housing,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health in the</w:t>
      </w:r>
      <w:r w:rsidRPr="009921FB">
        <w:rPr>
          <w:rFonts w:cs="Times New Roman"/>
        </w:rPr>
        <w:t xml:space="preserve"> </w:t>
      </w:r>
      <w:r w:rsidR="00A136C9" w:rsidRPr="00816B6D">
        <w:rPr>
          <w:rFonts w:cs="Times New Roman"/>
        </w:rPr>
        <w:t xml:space="preserve">east central </w:t>
      </w:r>
      <w:r w:rsidRPr="009921FB">
        <w:rPr>
          <w:rFonts w:cs="Times New Roman"/>
        </w:rPr>
        <w:t>neighborhood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Ogden.</w:t>
      </w:r>
    </w:p>
    <w:p w14:paraId="3BEE67E7" w14:textId="0F2CAE01" w:rsidR="00A61AA2" w:rsidRPr="009921FB" w:rsidRDefault="0076226C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Despite this commitment</w:t>
      </w:r>
      <w:r w:rsidR="00934397" w:rsidRPr="009921FB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="002A650A" w:rsidRPr="009921FB">
        <w:rPr>
          <w:rFonts w:cs="Times New Roman"/>
        </w:rPr>
        <w:t xml:space="preserve">the demographics of Ogden City are not currently </w:t>
      </w:r>
      <w:r w:rsidR="00A61AA2" w:rsidRPr="009921FB">
        <w:rPr>
          <w:rFonts w:cs="Times New Roman"/>
        </w:rPr>
        <w:t xml:space="preserve">reflected in </w:t>
      </w:r>
      <w:r w:rsidR="0088459C" w:rsidRPr="00816B6D">
        <w:rPr>
          <w:rFonts w:cs="Times New Roman"/>
        </w:rPr>
        <w:t xml:space="preserve">WSU’s </w:t>
      </w:r>
      <w:r w:rsidR="00A61AA2" w:rsidRPr="009921FB">
        <w:rPr>
          <w:rFonts w:cs="Times New Roman"/>
        </w:rPr>
        <w:t>student demographics</w:t>
      </w:r>
      <w:r w:rsidR="008919DA" w:rsidRPr="009921FB">
        <w:rPr>
          <w:rFonts w:cs="Times New Roman"/>
        </w:rPr>
        <w:t xml:space="preserve">: </w:t>
      </w:r>
      <w:r w:rsidR="00A61AA2" w:rsidRPr="009921FB">
        <w:rPr>
          <w:rFonts w:cs="Times New Roman"/>
        </w:rPr>
        <w:t xml:space="preserve">Hispanics comprise 11% of </w:t>
      </w:r>
      <w:r w:rsidR="00A136C9" w:rsidRPr="00816B6D">
        <w:rPr>
          <w:rFonts w:cs="Times New Roman"/>
        </w:rPr>
        <w:t xml:space="preserve">the </w:t>
      </w:r>
      <w:r w:rsidR="00A61AA2" w:rsidRPr="009921FB">
        <w:rPr>
          <w:rFonts w:cs="Times New Roman"/>
        </w:rPr>
        <w:t>WSU student population; Asian and Pacific Islanders, 2.3%; and African Americans, 1.5%.</w:t>
      </w:r>
      <w:r w:rsidR="008919DA" w:rsidRPr="009921FB">
        <w:rPr>
          <w:rFonts w:cs="Times New Roman"/>
        </w:rPr>
        <w:t xml:space="preserve"> It should be noted that </w:t>
      </w:r>
      <w:r w:rsidR="00E0203B" w:rsidRPr="00816B6D">
        <w:rPr>
          <w:rFonts w:cs="Times New Roman"/>
        </w:rPr>
        <w:t xml:space="preserve">WSU </w:t>
      </w:r>
      <w:r w:rsidR="008919DA" w:rsidRPr="009921FB">
        <w:rPr>
          <w:rFonts w:cs="Times New Roman"/>
        </w:rPr>
        <w:t xml:space="preserve">attracts students from </w:t>
      </w:r>
      <w:r w:rsidR="00FB7A1D">
        <w:rPr>
          <w:rFonts w:cs="Times New Roman"/>
        </w:rPr>
        <w:t>b</w:t>
      </w:r>
      <w:r w:rsidR="00613547">
        <w:rPr>
          <w:rFonts w:cs="Times New Roman"/>
        </w:rPr>
        <w:t>e</w:t>
      </w:r>
      <w:r w:rsidR="00FB7A1D">
        <w:rPr>
          <w:rFonts w:cs="Times New Roman"/>
        </w:rPr>
        <w:t>yon</w:t>
      </w:r>
      <w:r w:rsidR="00613547">
        <w:rPr>
          <w:rFonts w:cs="Times New Roman"/>
        </w:rPr>
        <w:t>d</w:t>
      </w:r>
      <w:r w:rsidR="00FB7A1D">
        <w:rPr>
          <w:rFonts w:cs="Times New Roman"/>
        </w:rPr>
        <w:t xml:space="preserve"> </w:t>
      </w:r>
      <w:r w:rsidR="008919DA" w:rsidRPr="009921FB">
        <w:rPr>
          <w:rFonts w:cs="Times New Roman"/>
        </w:rPr>
        <w:t>the Ogden City area</w:t>
      </w:r>
      <w:r w:rsidR="00934397" w:rsidRPr="009921FB">
        <w:rPr>
          <w:rFonts w:cs="Times New Roman"/>
        </w:rPr>
        <w:t xml:space="preserve"> (see Appendix)</w:t>
      </w:r>
      <w:r w:rsidR="00E0203B" w:rsidRPr="00816B6D">
        <w:rPr>
          <w:rFonts w:cs="Times New Roman"/>
        </w:rPr>
        <w:t>; s</w:t>
      </w:r>
      <w:r w:rsidR="008919DA" w:rsidRPr="009921FB">
        <w:rPr>
          <w:rFonts w:cs="Times New Roman"/>
        </w:rPr>
        <w:t xml:space="preserve">tudents from </w:t>
      </w:r>
      <w:r w:rsidR="00FB7A1D">
        <w:rPr>
          <w:rFonts w:cs="Times New Roman"/>
        </w:rPr>
        <w:t xml:space="preserve">multiple counties throughout Utah </w:t>
      </w:r>
      <w:r w:rsidR="008919DA" w:rsidRPr="009921FB">
        <w:rPr>
          <w:rFonts w:cs="Times New Roman"/>
        </w:rPr>
        <w:t>attend. As a comprehensive public institution with a dual mission that integrates learning, scholarship</w:t>
      </w:r>
      <w:r w:rsidR="004F555B" w:rsidRPr="00816B6D">
        <w:rPr>
          <w:rFonts w:cs="Times New Roman"/>
        </w:rPr>
        <w:t>,</w:t>
      </w:r>
      <w:r w:rsidR="008919DA" w:rsidRPr="009921FB">
        <w:rPr>
          <w:rFonts w:cs="Times New Roman"/>
        </w:rPr>
        <w:t xml:space="preserve"> and community, WSU aims to provide access to all who wish to pursue higher education. The imbalance in community and campus diversity </w:t>
      </w:r>
      <w:r w:rsidR="00603942" w:rsidRPr="00816B6D">
        <w:rPr>
          <w:rFonts w:cs="Times New Roman"/>
        </w:rPr>
        <w:t>was</w:t>
      </w:r>
      <w:r w:rsidR="00603942" w:rsidRPr="009921FB">
        <w:rPr>
          <w:rFonts w:cs="Times New Roman"/>
        </w:rPr>
        <w:t xml:space="preserve"> </w:t>
      </w:r>
      <w:r w:rsidR="008919DA" w:rsidRPr="009921FB">
        <w:rPr>
          <w:rFonts w:cs="Times New Roman"/>
        </w:rPr>
        <w:t xml:space="preserve">a primary impetus for the review of the Lindquist </w:t>
      </w:r>
      <w:r w:rsidR="004F555B" w:rsidRPr="00816B6D">
        <w:rPr>
          <w:rFonts w:cs="Times New Roman"/>
        </w:rPr>
        <w:t>C</w:t>
      </w:r>
      <w:r w:rsidR="008919DA" w:rsidRPr="009921FB">
        <w:rPr>
          <w:rFonts w:cs="Times New Roman"/>
        </w:rPr>
        <w:t xml:space="preserve">ollege </w:t>
      </w:r>
      <w:r w:rsidR="00603942" w:rsidRPr="00816B6D">
        <w:rPr>
          <w:rFonts w:cs="Times New Roman"/>
        </w:rPr>
        <w:t xml:space="preserve">using </w:t>
      </w:r>
      <w:r w:rsidR="008919DA" w:rsidRPr="009921FB">
        <w:rPr>
          <w:rFonts w:cs="Times New Roman"/>
        </w:rPr>
        <w:t xml:space="preserve">the </w:t>
      </w:r>
      <w:r w:rsidR="00B65A9D" w:rsidRPr="00816B6D">
        <w:rPr>
          <w:rFonts w:cs="Times New Roman"/>
        </w:rPr>
        <w:t>engaged college rubric</w:t>
      </w:r>
      <w:r w:rsidR="008919DA" w:rsidRPr="009921FB">
        <w:rPr>
          <w:rFonts w:cs="Times New Roman"/>
        </w:rPr>
        <w:t xml:space="preserve">. </w:t>
      </w:r>
      <w:r w:rsidR="002366B1">
        <w:rPr>
          <w:rFonts w:cs="Times New Roman"/>
        </w:rPr>
        <w:t xml:space="preserve">The goal is to establish and </w:t>
      </w:r>
      <w:r w:rsidR="002366B1">
        <w:rPr>
          <w:rFonts w:cs="Times New Roman"/>
        </w:rPr>
        <w:lastRenderedPageBreak/>
        <w:t>maintain</w:t>
      </w:r>
      <w:r w:rsidR="008919DA" w:rsidRPr="009921FB">
        <w:rPr>
          <w:rFonts w:cs="Times New Roman"/>
        </w:rPr>
        <w:t xml:space="preserve"> a symbiotic relationship of service and learning within and for the community. Thus, an assessment regarding levels of college engagement </w:t>
      </w:r>
      <w:r w:rsidR="00603942" w:rsidRPr="00816B6D">
        <w:rPr>
          <w:rFonts w:cs="Times New Roman"/>
        </w:rPr>
        <w:t xml:space="preserve">was seen as </w:t>
      </w:r>
      <w:r w:rsidR="00CB4132" w:rsidRPr="00816B6D">
        <w:rPr>
          <w:rFonts w:cs="Times New Roman"/>
        </w:rPr>
        <w:t xml:space="preserve">a </w:t>
      </w:r>
      <w:r w:rsidR="00603942" w:rsidRPr="00D26839">
        <w:rPr>
          <w:rFonts w:cs="Times New Roman"/>
        </w:rPr>
        <w:t xml:space="preserve">potential means for expanding </w:t>
      </w:r>
      <w:r w:rsidR="008919DA" w:rsidRPr="009921FB">
        <w:rPr>
          <w:rFonts w:cs="Times New Roman"/>
        </w:rPr>
        <w:t>WSU’s service mission.</w:t>
      </w:r>
    </w:p>
    <w:p w14:paraId="4414DA37" w14:textId="77777777" w:rsidR="00586D4D" w:rsidRPr="00816B6D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9921FB">
        <w:rPr>
          <w:rFonts w:cs="Times New Roman"/>
        </w:rPr>
        <w:t>Objective</w:t>
      </w:r>
    </w:p>
    <w:p w14:paraId="1306A9A9" w14:textId="02E4C10F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D26839">
        <w:rPr>
          <w:rFonts w:cs="Times New Roman"/>
        </w:rPr>
        <w:t xml:space="preserve">As </w:t>
      </w:r>
      <w:r w:rsidR="00CB4132" w:rsidRPr="003E54F2">
        <w:rPr>
          <w:rFonts w:cs="Times New Roman"/>
        </w:rPr>
        <w:t xml:space="preserve">the previously described </w:t>
      </w:r>
      <w:r w:rsidRPr="003E54F2">
        <w:rPr>
          <w:rFonts w:cs="Times New Roman"/>
        </w:rPr>
        <w:t xml:space="preserve">context shows, </w:t>
      </w:r>
      <w:r w:rsidR="00603942" w:rsidRPr="003E54F2">
        <w:rPr>
          <w:rFonts w:cs="Times New Roman"/>
        </w:rPr>
        <w:t>WSU’s</w:t>
      </w:r>
      <w:r w:rsidR="00603942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commitment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community-engaged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practices </w:t>
      </w:r>
      <w:r w:rsidRPr="00816B6D">
        <w:rPr>
          <w:rFonts w:cs="Times New Roman"/>
        </w:rPr>
        <w:t>is</w:t>
      </w:r>
      <w:r w:rsidRPr="009921FB">
        <w:rPr>
          <w:rFonts w:cs="Times New Roman"/>
        </w:rPr>
        <w:t xml:space="preserve"> indisputable.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However,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degree </w:t>
      </w:r>
      <w:r w:rsidRPr="00816B6D">
        <w:rPr>
          <w:rFonts w:cs="Times New Roman"/>
        </w:rPr>
        <w:t xml:space="preserve">to which </w:t>
      </w:r>
      <w:r w:rsidRPr="009921FB">
        <w:rPr>
          <w:rFonts w:cs="Times New Roman"/>
        </w:rPr>
        <w:t>colleges</w:t>
      </w:r>
      <w:r w:rsidRPr="00816B6D">
        <w:rPr>
          <w:rFonts w:cs="Times New Roman"/>
        </w:rPr>
        <w:t xml:space="preserve"> </w:t>
      </w:r>
      <w:r w:rsidRPr="00D26839">
        <w:rPr>
          <w:rFonts w:cs="Times New Roman"/>
        </w:rPr>
        <w:t>directly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contribute to </w:t>
      </w:r>
      <w:r w:rsidRPr="00D26839">
        <w:rPr>
          <w:rFonts w:cs="Times New Roman"/>
        </w:rPr>
        <w:t>or</w:t>
      </w:r>
      <w:r w:rsidRPr="009921FB">
        <w:rPr>
          <w:rFonts w:cs="Times New Roman"/>
        </w:rPr>
        <w:t xml:space="preserve"> become</w:t>
      </w:r>
      <w:r w:rsidRPr="00816B6D">
        <w:rPr>
          <w:rFonts w:cs="Times New Roman"/>
        </w:rPr>
        <w:t xml:space="preserve"> deeply</w:t>
      </w:r>
      <w:r w:rsidRPr="009921FB">
        <w:rPr>
          <w:rFonts w:cs="Times New Roman"/>
        </w:rPr>
        <w:t xml:space="preserve"> committed</w:t>
      </w:r>
      <w:r w:rsidRPr="00816B6D">
        <w:rPr>
          <w:rFonts w:cs="Times New Roman"/>
        </w:rPr>
        <w:t xml:space="preserve"> to this vision </w:t>
      </w:r>
      <w:r w:rsidRPr="009921FB">
        <w:rPr>
          <w:rFonts w:cs="Times New Roman"/>
        </w:rPr>
        <w:t>has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remained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question</w:t>
      </w:r>
      <w:r w:rsidR="00CB4132" w:rsidRPr="00816B6D">
        <w:rPr>
          <w:rFonts w:cs="Times New Roman"/>
        </w:rPr>
        <w:t>able</w:t>
      </w:r>
      <w:r w:rsidRPr="009921FB">
        <w:rPr>
          <w:rFonts w:cs="Times New Roman"/>
        </w:rPr>
        <w:t xml:space="preserve">. </w:t>
      </w:r>
      <w:r w:rsidRPr="00816B6D">
        <w:rPr>
          <w:rFonts w:cs="Times New Roman"/>
        </w:rPr>
        <w:t xml:space="preserve">With the </w:t>
      </w:r>
      <w:r w:rsidRPr="009921FB">
        <w:rPr>
          <w:rFonts w:cs="Times New Roman"/>
        </w:rPr>
        <w:t>view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 </w:t>
      </w:r>
      <w:r w:rsidR="00CB4132" w:rsidRPr="00816B6D">
        <w:rPr>
          <w:rFonts w:cs="Times New Roman"/>
        </w:rPr>
        <w:t>is</w:t>
      </w:r>
      <w:r w:rsidR="00CB4132" w:rsidRPr="00D26839">
        <w:rPr>
          <w:rFonts w:cs="Times New Roman"/>
        </w:rPr>
        <w:t xml:space="preserve"> </w:t>
      </w:r>
      <w:r w:rsidRPr="003E54F2">
        <w:rPr>
          <w:rFonts w:cs="Times New Roman"/>
        </w:rPr>
        <w:t>a</w:t>
      </w:r>
      <w:r w:rsidRPr="009921FB">
        <w:rPr>
          <w:rFonts w:cs="Times New Roman"/>
        </w:rPr>
        <w:t xml:space="preserve"> vital</w:t>
      </w:r>
      <w:r w:rsidRPr="00816B6D">
        <w:rPr>
          <w:rFonts w:cs="Times New Roman"/>
        </w:rPr>
        <w:t xml:space="preserve"> unit of </w:t>
      </w:r>
      <w:r w:rsidRPr="009921FB">
        <w:rPr>
          <w:rFonts w:cs="Times New Roman"/>
        </w:rPr>
        <w:t>analysis</w:t>
      </w:r>
      <w:r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we</w:t>
      </w:r>
      <w:r w:rsidRPr="009921FB">
        <w:rPr>
          <w:rFonts w:cs="Times New Roman"/>
        </w:rPr>
        <w:t xml:space="preserve"> sought</w:t>
      </w:r>
      <w:r w:rsidRPr="00816B6D">
        <w:rPr>
          <w:rFonts w:cs="Times New Roman"/>
        </w:rPr>
        <w:t xml:space="preserve"> to </w:t>
      </w:r>
      <w:r w:rsidR="00934397" w:rsidRPr="00816B6D">
        <w:rPr>
          <w:rFonts w:cs="Times New Roman"/>
        </w:rPr>
        <w:t>better unders</w:t>
      </w:r>
      <w:r w:rsidR="00934397" w:rsidRPr="00D26839">
        <w:rPr>
          <w:rFonts w:cs="Times New Roman"/>
        </w:rPr>
        <w:t>tand the college’s engagement activities and culture</w:t>
      </w:r>
      <w:r w:rsidRPr="009921FB">
        <w:rPr>
          <w:rFonts w:cs="Times New Roman"/>
        </w:rPr>
        <w:t>.</w:t>
      </w:r>
      <w:r w:rsidR="002A650A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Based</w:t>
      </w:r>
      <w:r w:rsidRPr="00816B6D">
        <w:rPr>
          <w:rFonts w:cs="Times New Roman"/>
        </w:rPr>
        <w:t xml:space="preserve"> on </w:t>
      </w:r>
      <w:r w:rsidRPr="009921FB">
        <w:rPr>
          <w:rFonts w:cs="Times New Roman"/>
        </w:rPr>
        <w:t>WSU’s</w:t>
      </w:r>
      <w:r w:rsidRPr="00816B6D">
        <w:rPr>
          <w:rFonts w:cs="Times New Roman"/>
        </w:rPr>
        <w:t xml:space="preserve"> long-standing </w:t>
      </w:r>
      <w:r w:rsidRPr="009921FB">
        <w:rPr>
          <w:rFonts w:cs="Times New Roman"/>
        </w:rPr>
        <w:t>commitment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community-engaged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learning,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proofErr w:type="gramStart"/>
      <w:r w:rsidRPr="00816B6D">
        <w:rPr>
          <w:rFonts w:cs="Times New Roman"/>
        </w:rPr>
        <w:t>faculty</w:t>
      </w:r>
      <w:proofErr w:type="gramEnd"/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within the </w:t>
      </w:r>
      <w:r w:rsidR="002A650A" w:rsidRPr="009921FB">
        <w:rPr>
          <w:rFonts w:cs="Times New Roman"/>
        </w:rPr>
        <w:t xml:space="preserve">Lindquist College </w:t>
      </w:r>
      <w:r w:rsidRPr="00816B6D">
        <w:rPr>
          <w:rFonts w:cs="Times New Roman"/>
        </w:rPr>
        <w:t>assessed the</w:t>
      </w:r>
      <w:r w:rsidRPr="009921FB">
        <w:rPr>
          <w:rFonts w:cs="Times New Roman"/>
        </w:rPr>
        <w:t xml:space="preserve"> college’s</w:t>
      </w:r>
      <w:r w:rsidRPr="00816B6D">
        <w:rPr>
          <w:rFonts w:cs="Times New Roman"/>
        </w:rPr>
        <w:t xml:space="preserve"> level of </w:t>
      </w:r>
      <w:r w:rsidRPr="009921FB">
        <w:rPr>
          <w:rFonts w:cs="Times New Roman"/>
        </w:rPr>
        <w:t>engagement</w:t>
      </w:r>
      <w:r w:rsidRPr="00816B6D">
        <w:rPr>
          <w:rFonts w:cs="Times New Roman"/>
        </w:rPr>
        <w:t xml:space="preserve"> in the</w:t>
      </w:r>
      <w:r w:rsidRPr="009921FB">
        <w:rPr>
          <w:rFonts w:cs="Times New Roman"/>
        </w:rPr>
        <w:t xml:space="preserve"> triumvirate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teaching,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scholarship,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and service. </w:t>
      </w:r>
      <w:r w:rsidRPr="00816B6D">
        <w:rPr>
          <w:rFonts w:cs="Times New Roman"/>
        </w:rPr>
        <w:t>To do so, we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utilized</w:t>
      </w:r>
      <w:r w:rsidRPr="009921FB">
        <w:rPr>
          <w:rFonts w:cs="Times New Roman"/>
        </w:rPr>
        <w:t xml:space="preserve"> Saltmarsh</w:t>
      </w:r>
      <w:r w:rsidR="00FB7A1D">
        <w:rPr>
          <w:rFonts w:cs="Times New Roman"/>
        </w:rPr>
        <w:t xml:space="preserve"> and Middleton</w:t>
      </w:r>
      <w:r w:rsidR="008220B4" w:rsidRPr="00816B6D">
        <w:rPr>
          <w:rFonts w:cs="Times New Roman"/>
        </w:rPr>
        <w:t>’s college-level engagement rubric</w:t>
      </w:r>
      <w:r w:rsidR="000C14C6">
        <w:rPr>
          <w:rFonts w:cs="Times New Roman"/>
        </w:rPr>
        <w:t xml:space="preserve"> </w:t>
      </w:r>
      <w:r w:rsidR="000C14C6" w:rsidRPr="00816B6D">
        <w:rPr>
          <w:rFonts w:cs="Times New Roman"/>
        </w:rPr>
        <w:t>(</w:t>
      </w:r>
      <w:r w:rsidR="000C14C6">
        <w:rPr>
          <w:rFonts w:cs="Times New Roman"/>
        </w:rPr>
        <w:t>see Saltmarsh, Middleton, &amp; Quan, 2019</w:t>
      </w:r>
      <w:r w:rsidR="000C14C6" w:rsidRPr="00FA514C">
        <w:rPr>
          <w:rFonts w:cs="Times New Roman"/>
        </w:rPr>
        <w:t>)</w:t>
      </w:r>
      <w:r w:rsidRPr="009921FB">
        <w:rPr>
          <w:rFonts w:cs="Times New Roman"/>
        </w:rPr>
        <w:t>. Additionally,</w:t>
      </w:r>
      <w:r w:rsidRPr="00816B6D">
        <w:rPr>
          <w:rFonts w:cs="Times New Roman"/>
        </w:rPr>
        <w:t xml:space="preserve"> we </w:t>
      </w:r>
      <w:r w:rsidRPr="009921FB">
        <w:rPr>
          <w:rFonts w:cs="Times New Roman"/>
        </w:rPr>
        <w:t>sought</w:t>
      </w:r>
      <w:r w:rsidRPr="00816B6D">
        <w:rPr>
          <w:rFonts w:cs="Times New Roman"/>
        </w:rPr>
        <w:t xml:space="preserve"> to explore</w:t>
      </w:r>
      <w:r w:rsidRPr="009921FB">
        <w:rPr>
          <w:rFonts w:cs="Times New Roman"/>
        </w:rPr>
        <w:t xml:space="preserve"> new avenues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engagement</w:t>
      </w:r>
      <w:r w:rsidRPr="00816B6D">
        <w:rPr>
          <w:rFonts w:cs="Times New Roman"/>
        </w:rPr>
        <w:t xml:space="preserve"> that </w:t>
      </w:r>
      <w:r w:rsidRPr="009921FB">
        <w:rPr>
          <w:rFonts w:cs="Times New Roman"/>
        </w:rPr>
        <w:t>might</w:t>
      </w:r>
      <w:r w:rsidRPr="00816B6D">
        <w:rPr>
          <w:rFonts w:cs="Times New Roman"/>
        </w:rPr>
        <w:t xml:space="preserve"> be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practically</w:t>
      </w:r>
      <w:r w:rsidRPr="009921FB">
        <w:rPr>
          <w:rFonts w:cs="Times New Roman"/>
        </w:rPr>
        <w:t xml:space="preserve"> implemented 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>level</w:t>
      </w:r>
      <w:r w:rsidRPr="009921FB">
        <w:rPr>
          <w:rFonts w:cs="Times New Roman"/>
        </w:rPr>
        <w:t xml:space="preserve"> based</w:t>
      </w:r>
      <w:r w:rsidRPr="00816B6D">
        <w:rPr>
          <w:rFonts w:cs="Times New Roman"/>
        </w:rPr>
        <w:t xml:space="preserve"> on our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review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rubric</w:t>
      </w:r>
      <w:r w:rsidRPr="009921FB">
        <w:rPr>
          <w:rFonts w:cs="Times New Roman"/>
        </w:rPr>
        <w:t xml:space="preserve"> indicators.</w:t>
      </w:r>
    </w:p>
    <w:p w14:paraId="01A7825A" w14:textId="77777777" w:rsidR="00586D4D" w:rsidRPr="00816B6D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9921FB">
        <w:rPr>
          <w:rFonts w:cs="Times New Roman"/>
        </w:rPr>
        <w:t>Methodology</w:t>
      </w:r>
    </w:p>
    <w:p w14:paraId="4DD0F92A" w14:textId="693CD3B3" w:rsidR="00586D4D" w:rsidRPr="00816B6D" w:rsidRDefault="002366B1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  <w:bCs/>
        </w:rPr>
        <w:t xml:space="preserve">In 2016, </w:t>
      </w:r>
      <w:r>
        <w:rPr>
          <w:rFonts w:cs="Times New Roman"/>
        </w:rPr>
        <w:t>a</w:t>
      </w:r>
      <w:r w:rsidR="00B474A5" w:rsidRPr="009921FB">
        <w:rPr>
          <w:rFonts w:cs="Times New Roman"/>
        </w:rPr>
        <w:t>s chair</w:t>
      </w:r>
      <w:r w:rsidR="00B474A5" w:rsidRPr="00816B6D">
        <w:rPr>
          <w:rFonts w:cs="Times New Roman"/>
        </w:rPr>
        <w:t xml:space="preserve"> of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Rubric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Working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Group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(“the</w:t>
      </w:r>
      <w:r w:rsidR="00B474A5" w:rsidRPr="009921FB">
        <w:rPr>
          <w:rFonts w:cs="Times New Roman"/>
        </w:rPr>
        <w:t xml:space="preserve"> group”), </w:t>
      </w:r>
      <w:r w:rsidR="00645562" w:rsidRPr="009921FB">
        <w:rPr>
          <w:rFonts w:cs="Times New Roman"/>
        </w:rPr>
        <w:t>then-</w:t>
      </w:r>
      <w:r w:rsidR="00B474A5" w:rsidRPr="009921FB">
        <w:rPr>
          <w:rFonts w:cs="Times New Roman"/>
        </w:rPr>
        <w:t xml:space="preserve">Associate </w:t>
      </w:r>
      <w:r w:rsidR="00B474A5" w:rsidRPr="00816B6D">
        <w:rPr>
          <w:rFonts w:cs="Times New Roman"/>
        </w:rPr>
        <w:t>Dean Becky</w:t>
      </w:r>
      <w:r w:rsidR="00B474A5" w:rsidRPr="009921FB">
        <w:rPr>
          <w:rFonts w:cs="Times New Roman"/>
        </w:rPr>
        <w:t xml:space="preserve"> Jo Gesteland gathered</w:t>
      </w:r>
      <w:r w:rsidR="00B474A5" w:rsidRPr="00816B6D">
        <w:rPr>
          <w:rFonts w:cs="Times New Roman"/>
        </w:rPr>
        <w:t xml:space="preserve"> faculty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from </w:t>
      </w:r>
      <w:r w:rsidR="00B474A5" w:rsidRPr="009921FB">
        <w:rPr>
          <w:rFonts w:cs="Times New Roman"/>
        </w:rPr>
        <w:t>each</w:t>
      </w:r>
      <w:r w:rsidR="00B474A5" w:rsidRPr="00816B6D">
        <w:rPr>
          <w:rFonts w:cs="Times New Roman"/>
        </w:rPr>
        <w:t xml:space="preserve"> of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five</w:t>
      </w:r>
      <w:r w:rsidR="00B474A5" w:rsidRPr="009921FB">
        <w:rPr>
          <w:rFonts w:cs="Times New Roman"/>
        </w:rPr>
        <w:t xml:space="preserve"> departments </w:t>
      </w:r>
      <w:r w:rsidR="00B474A5" w:rsidRPr="00816B6D">
        <w:rPr>
          <w:rFonts w:cs="Times New Roman"/>
        </w:rPr>
        <w:t xml:space="preserve">within the </w:t>
      </w:r>
      <w:r w:rsidR="00B474A5" w:rsidRPr="009921FB">
        <w:rPr>
          <w:rFonts w:cs="Times New Roman"/>
        </w:rPr>
        <w:t>college</w:t>
      </w:r>
      <w:r w:rsidR="008220B4" w:rsidRPr="00816B6D">
        <w:rPr>
          <w:rFonts w:cs="Times New Roman"/>
        </w:rPr>
        <w:t xml:space="preserve"> </w:t>
      </w:r>
      <w:r w:rsidR="00B474A5" w:rsidRPr="00816B6D">
        <w:rPr>
          <w:rFonts w:cs="Times New Roman"/>
        </w:rPr>
        <w:t>who</w:t>
      </w:r>
      <w:r w:rsidR="00B474A5" w:rsidRPr="009921FB">
        <w:rPr>
          <w:rFonts w:cs="Times New Roman"/>
        </w:rPr>
        <w:t xml:space="preserve"> </w:t>
      </w:r>
      <w:r w:rsidR="008220B4" w:rsidRPr="00816B6D">
        <w:rPr>
          <w:rFonts w:cs="Times New Roman"/>
        </w:rPr>
        <w:t>were</w:t>
      </w:r>
      <w:r w:rsidR="008220B4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known</w:t>
      </w:r>
      <w:r w:rsidR="00B474A5" w:rsidRPr="009921FB">
        <w:rPr>
          <w:rFonts w:cs="Times New Roman"/>
        </w:rPr>
        <w:t xml:space="preserve"> as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leaders </w:t>
      </w:r>
      <w:r w:rsidR="00B474A5" w:rsidRPr="00816B6D">
        <w:rPr>
          <w:rFonts w:cs="Times New Roman"/>
        </w:rPr>
        <w:t xml:space="preserve">in and/or </w:t>
      </w:r>
      <w:r w:rsidR="00B474A5" w:rsidRPr="009921FB">
        <w:rPr>
          <w:rFonts w:cs="Times New Roman"/>
        </w:rPr>
        <w:t>advocates</w:t>
      </w:r>
      <w:r w:rsidR="00B474A5" w:rsidRPr="00816B6D">
        <w:rPr>
          <w:rFonts w:cs="Times New Roman"/>
        </w:rPr>
        <w:t xml:space="preserve"> for </w:t>
      </w:r>
      <w:r w:rsidR="00B474A5" w:rsidRPr="009921FB">
        <w:rPr>
          <w:rFonts w:cs="Times New Roman"/>
        </w:rPr>
        <w:t>community-engaged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practices. Because Gesteland</w:t>
      </w:r>
      <w:r w:rsidR="00B474A5" w:rsidRPr="00816B6D">
        <w:rPr>
          <w:rFonts w:cs="Times New Roman"/>
        </w:rPr>
        <w:t xml:space="preserve"> wa</w:t>
      </w:r>
      <w:r w:rsidR="00934397" w:rsidRPr="00816B6D">
        <w:rPr>
          <w:rFonts w:cs="Times New Roman"/>
        </w:rPr>
        <w:t xml:space="preserve">s </w:t>
      </w:r>
      <w:r w:rsidR="00B474A5" w:rsidRPr="009921FB">
        <w:rPr>
          <w:rFonts w:cs="Times New Roman"/>
        </w:rPr>
        <w:t>familiar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with</w:t>
      </w:r>
      <w:r w:rsidR="00B474A5" w:rsidRPr="00816B6D">
        <w:rPr>
          <w:rFonts w:cs="Times New Roman"/>
        </w:rPr>
        <w:t xml:space="preserve"> most of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faculty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in the</w:t>
      </w:r>
      <w:r w:rsidR="00B474A5" w:rsidRPr="009921FB">
        <w:rPr>
          <w:rFonts w:cs="Times New Roman"/>
        </w:rPr>
        <w:t xml:space="preserve"> college,</w:t>
      </w:r>
      <w:r w:rsidR="00B474A5" w:rsidRPr="00816B6D">
        <w:rPr>
          <w:rFonts w:cs="Times New Roman"/>
        </w:rPr>
        <w:t xml:space="preserve"> she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simply</w:t>
      </w:r>
      <w:r w:rsidR="00B474A5" w:rsidRPr="009921FB">
        <w:rPr>
          <w:rFonts w:cs="Times New Roman"/>
        </w:rPr>
        <w:t xml:space="preserve"> asked available and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interested</w:t>
      </w:r>
      <w:r w:rsidR="00B474A5" w:rsidRPr="00816B6D">
        <w:rPr>
          <w:rFonts w:cs="Times New Roman"/>
        </w:rPr>
        <w:t xml:space="preserve"> faculty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to join the</w:t>
      </w:r>
      <w:r w:rsidR="00B474A5" w:rsidRPr="009921FB">
        <w:rPr>
          <w:rFonts w:cs="Times New Roman"/>
        </w:rPr>
        <w:t xml:space="preserve"> group, which </w:t>
      </w:r>
      <w:r w:rsidR="00B474A5" w:rsidRPr="00816B6D">
        <w:rPr>
          <w:rFonts w:cs="Times New Roman"/>
        </w:rPr>
        <w:t xml:space="preserve">would </w:t>
      </w:r>
      <w:r w:rsidR="00B474A5" w:rsidRPr="009921FB">
        <w:rPr>
          <w:rFonts w:cs="Times New Roman"/>
        </w:rPr>
        <w:t>meet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regularly throughout</w:t>
      </w:r>
      <w:r w:rsidR="00B474A5" w:rsidRPr="00816B6D">
        <w:rPr>
          <w:rFonts w:cs="Times New Roman"/>
        </w:rPr>
        <w:t xml:space="preserve"> the</w:t>
      </w:r>
      <w:r w:rsidR="00B474A5" w:rsidRPr="009921FB">
        <w:rPr>
          <w:rFonts w:cs="Times New Roman"/>
        </w:rPr>
        <w:t xml:space="preserve"> year.</w:t>
      </w:r>
      <w:r w:rsidR="00B474A5" w:rsidRPr="00816B6D">
        <w:rPr>
          <w:rFonts w:cs="Times New Roman"/>
        </w:rPr>
        <w:t xml:space="preserve">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resulting</w:t>
      </w:r>
      <w:r w:rsidR="00B474A5" w:rsidRPr="009921FB">
        <w:rPr>
          <w:rFonts w:cs="Times New Roman"/>
        </w:rPr>
        <w:t xml:space="preserve"> group</w:t>
      </w:r>
      <w:r w:rsidR="000C14C6">
        <w:rPr>
          <w:rFonts w:cs="Times New Roman"/>
        </w:rPr>
        <w:t xml:space="preserve">—the </w:t>
      </w:r>
      <w:r w:rsidR="00B359D1" w:rsidRPr="00816B6D">
        <w:rPr>
          <w:rFonts w:cs="Times New Roman"/>
        </w:rPr>
        <w:t>authors of this article</w:t>
      </w:r>
      <w:r w:rsidR="000C14C6">
        <w:rPr>
          <w:rFonts w:cs="Times New Roman"/>
        </w:rPr>
        <w:t>—</w:t>
      </w:r>
      <w:r w:rsidR="00B474A5" w:rsidRPr="00816B6D">
        <w:rPr>
          <w:rFonts w:cs="Times New Roman"/>
        </w:rPr>
        <w:t>include</w:t>
      </w:r>
      <w:r w:rsidR="008220B4" w:rsidRPr="00D26839">
        <w:rPr>
          <w:rFonts w:cs="Times New Roman"/>
        </w:rPr>
        <w:t>d the following faculty</w:t>
      </w:r>
      <w:r w:rsidR="00B474A5" w:rsidRPr="003E54F2">
        <w:rPr>
          <w:rFonts w:cs="Times New Roman"/>
        </w:rPr>
        <w:t>:</w:t>
      </w:r>
      <w:r w:rsidR="00B474A5" w:rsidRPr="009921FB">
        <w:rPr>
          <w:rFonts w:cs="Times New Roman"/>
        </w:rPr>
        <w:t xml:space="preserve"> Isabel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Asensio,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>p</w:t>
      </w:r>
      <w:r w:rsidR="00B474A5" w:rsidRPr="009921FB">
        <w:rPr>
          <w:rFonts w:cs="Times New Roman"/>
        </w:rPr>
        <w:t xml:space="preserve">rofessor </w:t>
      </w:r>
      <w:r w:rsidR="00B474A5" w:rsidRPr="00816B6D">
        <w:rPr>
          <w:rFonts w:cs="Times New Roman"/>
        </w:rPr>
        <w:t>of Spanish; Christy</w:t>
      </w:r>
      <w:r w:rsidR="00B474A5" w:rsidRPr="009921FB">
        <w:rPr>
          <w:rFonts w:cs="Times New Roman"/>
        </w:rPr>
        <w:t xml:space="preserve"> Call, </w:t>
      </w:r>
      <w:r w:rsidR="008220B4" w:rsidRPr="00816B6D">
        <w:rPr>
          <w:rFonts w:cs="Times New Roman"/>
        </w:rPr>
        <w:t>assistant professor</w:t>
      </w:r>
      <w:r w:rsidR="008220B4" w:rsidRPr="00D26839">
        <w:rPr>
          <w:rFonts w:cs="Times New Roman"/>
        </w:rPr>
        <w:t xml:space="preserve"> </w:t>
      </w:r>
      <w:r w:rsidR="00B474A5" w:rsidRPr="003E54F2">
        <w:rPr>
          <w:rFonts w:cs="Times New Roman"/>
        </w:rPr>
        <w:t>of</w:t>
      </w:r>
      <w:r w:rsidR="00B474A5" w:rsidRPr="009921FB">
        <w:rPr>
          <w:rFonts w:cs="Times New Roman"/>
        </w:rPr>
        <w:t xml:space="preserve"> English;</w:t>
      </w:r>
      <w:r w:rsidR="00B474A5" w:rsidRPr="00816B6D">
        <w:rPr>
          <w:rFonts w:cs="Times New Roman"/>
        </w:rPr>
        <w:t xml:space="preserve"> Becky</w:t>
      </w:r>
      <w:r w:rsidR="00B474A5" w:rsidRPr="009921FB">
        <w:rPr>
          <w:rFonts w:cs="Times New Roman"/>
        </w:rPr>
        <w:t xml:space="preserve"> Jo Gesteland,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>p</w:t>
      </w:r>
      <w:r w:rsidR="00B474A5" w:rsidRPr="009921FB">
        <w:rPr>
          <w:rFonts w:cs="Times New Roman"/>
        </w:rPr>
        <w:t>rofessor</w:t>
      </w:r>
      <w:r w:rsidR="00B474A5" w:rsidRPr="00816B6D">
        <w:rPr>
          <w:rFonts w:cs="Times New Roman"/>
        </w:rPr>
        <w:t xml:space="preserve"> of</w:t>
      </w:r>
      <w:r w:rsidR="00B474A5" w:rsidRPr="009921FB">
        <w:rPr>
          <w:rFonts w:cs="Times New Roman"/>
        </w:rPr>
        <w:t xml:space="preserve"> English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>and</w:t>
      </w:r>
      <w:r w:rsidR="00B474A5" w:rsidRPr="003E54F2">
        <w:rPr>
          <w:rFonts w:cs="Times New Roman"/>
        </w:rPr>
        <w:t xml:space="preserve"> </w:t>
      </w:r>
      <w:r w:rsidR="008220B4" w:rsidRPr="003E54F2">
        <w:rPr>
          <w:rFonts w:cs="Times New Roman"/>
        </w:rPr>
        <w:t>associate dean</w:t>
      </w:r>
      <w:r w:rsidR="00B474A5" w:rsidRPr="003E54F2">
        <w:rPr>
          <w:rFonts w:cs="Times New Roman"/>
        </w:rPr>
        <w:t xml:space="preserve">; </w:t>
      </w:r>
      <w:r w:rsidR="00B474A5" w:rsidRPr="009921FB">
        <w:rPr>
          <w:rFonts w:cs="Times New Roman"/>
        </w:rPr>
        <w:t xml:space="preserve">Alexander L. Lancaster, </w:t>
      </w:r>
      <w:r w:rsidR="008220B4" w:rsidRPr="00816B6D">
        <w:rPr>
          <w:rFonts w:cs="Times New Roman"/>
        </w:rPr>
        <w:t xml:space="preserve">assistant professor </w:t>
      </w:r>
      <w:r w:rsidR="008220B4" w:rsidRPr="00D26839">
        <w:rPr>
          <w:rFonts w:cs="Times New Roman"/>
        </w:rPr>
        <w:t>of communication</w:t>
      </w:r>
      <w:r w:rsidR="00B474A5" w:rsidRPr="009921FB">
        <w:rPr>
          <w:rFonts w:cs="Times New Roman"/>
        </w:rPr>
        <w:t>;</w:t>
      </w:r>
      <w:r w:rsidR="00B474A5" w:rsidRPr="00816B6D">
        <w:rPr>
          <w:rFonts w:cs="Times New Roman"/>
        </w:rPr>
        <w:t xml:space="preserve"> Amanda</w:t>
      </w:r>
      <w:r w:rsidR="00B474A5" w:rsidRPr="009921FB">
        <w:rPr>
          <w:rFonts w:cs="Times New Roman"/>
        </w:rPr>
        <w:t xml:space="preserve"> </w:t>
      </w:r>
      <w:r w:rsidR="00B474A5" w:rsidRPr="009921FB">
        <w:rPr>
          <w:rFonts w:cs="Times New Roman"/>
        </w:rPr>
        <w:lastRenderedPageBreak/>
        <w:t>Sowerby,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 xml:space="preserve">professor </w:t>
      </w:r>
      <w:r w:rsidR="008220B4" w:rsidRPr="00D26839">
        <w:rPr>
          <w:rFonts w:cs="Times New Roman"/>
        </w:rPr>
        <w:t>of dance</w:t>
      </w:r>
      <w:r w:rsidR="00B474A5" w:rsidRPr="009921FB">
        <w:rPr>
          <w:rFonts w:cs="Times New Roman"/>
        </w:rPr>
        <w:t>;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Kathleen “K”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Stevenson,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 xml:space="preserve">professor </w:t>
      </w:r>
      <w:r w:rsidR="008220B4" w:rsidRPr="00D26839">
        <w:rPr>
          <w:rFonts w:cs="Times New Roman"/>
        </w:rPr>
        <w:t xml:space="preserve">of visual art </w:t>
      </w:r>
      <w:r w:rsidR="008220B4" w:rsidRPr="003E54F2">
        <w:rPr>
          <w:rFonts w:cs="Times New Roman"/>
        </w:rPr>
        <w:t>and design</w:t>
      </w:r>
      <w:r w:rsidR="00B474A5" w:rsidRPr="009921FB">
        <w:rPr>
          <w:rFonts w:cs="Times New Roman"/>
        </w:rPr>
        <w:t xml:space="preserve">. </w:t>
      </w:r>
      <w:r w:rsidR="00B474A5" w:rsidRPr="00816B6D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group</w:t>
      </w:r>
      <w:r w:rsidR="00B474A5" w:rsidRPr="00816B6D">
        <w:rPr>
          <w:rFonts w:cs="Times New Roman"/>
        </w:rPr>
        <w:t xml:space="preserve"> met </w:t>
      </w:r>
      <w:r w:rsidR="00B474A5" w:rsidRPr="009921FB">
        <w:rPr>
          <w:rFonts w:cs="Times New Roman"/>
        </w:rPr>
        <w:t>eight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times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between</w:t>
      </w:r>
      <w:r w:rsidR="00B474A5" w:rsidRPr="00816B6D">
        <w:rPr>
          <w:rFonts w:cs="Times New Roman"/>
        </w:rPr>
        <w:t xml:space="preserve"> October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2016</w:t>
      </w:r>
      <w:r w:rsidR="00B474A5" w:rsidRPr="009921FB">
        <w:rPr>
          <w:rFonts w:cs="Times New Roman"/>
        </w:rPr>
        <w:t xml:space="preserve"> and</w:t>
      </w:r>
      <w:r w:rsidR="00B474A5" w:rsidRPr="00816B6D">
        <w:rPr>
          <w:rFonts w:cs="Times New Roman"/>
        </w:rPr>
        <w:t xml:space="preserve"> February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2017,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with </w:t>
      </w:r>
      <w:r w:rsidR="00B474A5" w:rsidRPr="009921FB">
        <w:rPr>
          <w:rFonts w:cs="Times New Roman"/>
        </w:rPr>
        <w:t>their</w:t>
      </w:r>
      <w:r w:rsidR="00B474A5" w:rsidRPr="00816B6D">
        <w:rPr>
          <w:rFonts w:cs="Times New Roman"/>
        </w:rPr>
        <w:t xml:space="preserve"> </w:t>
      </w:r>
      <w:r w:rsidR="008220B4" w:rsidRPr="00816B6D">
        <w:rPr>
          <w:rFonts w:cs="Times New Roman"/>
        </w:rPr>
        <w:t xml:space="preserve">collaborative </w:t>
      </w:r>
      <w:r w:rsidR="00B474A5" w:rsidRPr="009921FB">
        <w:rPr>
          <w:rFonts w:cs="Times New Roman"/>
        </w:rPr>
        <w:t>efforts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focused </w:t>
      </w:r>
      <w:r w:rsidR="00B474A5" w:rsidRPr="00816B6D">
        <w:rPr>
          <w:rFonts w:cs="Times New Roman"/>
        </w:rPr>
        <w:t>primarily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on</w:t>
      </w:r>
      <w:r w:rsidR="00B474A5" w:rsidRPr="009921FB">
        <w:rPr>
          <w:rFonts w:cs="Times New Roman"/>
        </w:rPr>
        <w:t xml:space="preserve"> annotating </w:t>
      </w:r>
      <w:r w:rsidR="00B474A5" w:rsidRPr="00816B6D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rubric</w:t>
      </w:r>
      <w:r w:rsidR="00B474A5" w:rsidRPr="009921FB">
        <w:rPr>
          <w:rFonts w:cs="Times New Roman"/>
        </w:rPr>
        <w:t xml:space="preserve"> and</w:t>
      </w:r>
      <w:r w:rsidR="00B474A5" w:rsidRPr="00816B6D">
        <w:rPr>
          <w:rFonts w:cs="Times New Roman"/>
        </w:rPr>
        <w:t xml:space="preserve"> rating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the</w:t>
      </w:r>
      <w:r w:rsidR="00B474A5" w:rsidRPr="009921FB">
        <w:rPr>
          <w:rFonts w:cs="Times New Roman"/>
        </w:rPr>
        <w:t xml:space="preserve"> college </w:t>
      </w:r>
      <w:r w:rsidR="00B474A5" w:rsidRPr="00816B6D">
        <w:rPr>
          <w:rFonts w:cs="Times New Roman"/>
        </w:rPr>
        <w:t xml:space="preserve">in </w:t>
      </w:r>
      <w:r w:rsidR="00B474A5" w:rsidRPr="009921FB">
        <w:rPr>
          <w:rFonts w:cs="Times New Roman"/>
        </w:rPr>
        <w:t>each</w:t>
      </w:r>
      <w:r w:rsidR="00B474A5" w:rsidRPr="00816B6D">
        <w:rPr>
          <w:rFonts w:cs="Times New Roman"/>
        </w:rPr>
        <w:t xml:space="preserve"> of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rubric</w:t>
      </w:r>
      <w:r w:rsidR="00B474A5" w:rsidRPr="009921FB">
        <w:rPr>
          <w:rFonts w:cs="Times New Roman"/>
        </w:rPr>
        <w:t xml:space="preserve"> areas.</w:t>
      </w:r>
    </w:p>
    <w:p w14:paraId="64F39749" w14:textId="32D16002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 xml:space="preserve">The rubric </w:t>
      </w:r>
      <w:r w:rsidRPr="00816B6D">
        <w:rPr>
          <w:rFonts w:cs="Times New Roman"/>
        </w:rPr>
        <w:t>provided a</w:t>
      </w:r>
      <w:r w:rsidRPr="009921FB">
        <w:rPr>
          <w:rFonts w:cs="Times New Roman"/>
        </w:rPr>
        <w:t xml:space="preserve"> yardstick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evaluating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 xml:space="preserve">across </w:t>
      </w:r>
      <w:r w:rsidRPr="009921FB">
        <w:rPr>
          <w:rFonts w:cs="Times New Roman"/>
        </w:rPr>
        <w:t>eight</w:t>
      </w:r>
      <w:r w:rsidRPr="00816B6D">
        <w:rPr>
          <w:rFonts w:cs="Times New Roman"/>
        </w:rPr>
        <w:t xml:space="preserve"> dimensions,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including</w:t>
      </w:r>
      <w:r w:rsidRPr="009921FB">
        <w:rPr>
          <w:rFonts w:cs="Times New Roman"/>
        </w:rPr>
        <w:t xml:space="preserve"> leadership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direction;</w:t>
      </w:r>
      <w:r w:rsidRPr="00816B6D">
        <w:rPr>
          <w:rFonts w:cs="Times New Roman"/>
        </w:rPr>
        <w:t xml:space="preserve"> mission and vision;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visibility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communication;</w:t>
      </w:r>
      <w:r w:rsidRPr="009921FB">
        <w:rPr>
          <w:rFonts w:cs="Times New Roman"/>
        </w:rPr>
        <w:t xml:space="preserve"> recognition;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rewards;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capacity-building </w:t>
      </w:r>
      <w:r w:rsidRPr="00816B6D">
        <w:rPr>
          <w:rFonts w:cs="Times New Roman"/>
        </w:rPr>
        <w:t>infrastructure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support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sustainability; assessment;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curricular pathways</w:t>
      </w:r>
      <w:r w:rsidRPr="00816B6D">
        <w:rPr>
          <w:rFonts w:cs="Times New Roman"/>
        </w:rPr>
        <w:t xml:space="preserve"> (see </w:t>
      </w:r>
      <w:r w:rsidRPr="009921FB">
        <w:rPr>
          <w:rFonts w:cs="Times New Roman"/>
        </w:rPr>
        <w:t>Saltmarsh</w:t>
      </w:r>
      <w:r w:rsidR="00B359D1" w:rsidRPr="00816B6D">
        <w:rPr>
          <w:rFonts w:cs="Times New Roman"/>
        </w:rPr>
        <w:t xml:space="preserve"> et al., 2019</w:t>
      </w:r>
      <w:r w:rsidRPr="00816B6D">
        <w:rPr>
          <w:rFonts w:cs="Times New Roman"/>
        </w:rPr>
        <w:t xml:space="preserve">). </w:t>
      </w:r>
      <w:r w:rsidRPr="009921FB">
        <w:rPr>
          <w:rFonts w:cs="Times New Roman"/>
        </w:rPr>
        <w:t xml:space="preserve">According </w:t>
      </w:r>
      <w:r w:rsidRPr="00816B6D">
        <w:rPr>
          <w:rFonts w:cs="Times New Roman"/>
        </w:rPr>
        <w:t>to the</w:t>
      </w:r>
      <w:r w:rsidRPr="009921FB">
        <w:rPr>
          <w:rFonts w:cs="Times New Roman"/>
        </w:rPr>
        <w:t xml:space="preserve"> rubric,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college may </w:t>
      </w:r>
      <w:r w:rsidRPr="00816B6D">
        <w:rPr>
          <w:rFonts w:cs="Times New Roman"/>
        </w:rPr>
        <w:t xml:space="preserve">stand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one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 xml:space="preserve">three </w:t>
      </w:r>
      <w:r w:rsidRPr="00816B6D">
        <w:rPr>
          <w:rFonts w:cs="Times New Roman"/>
        </w:rPr>
        <w:t>stages</w:t>
      </w:r>
      <w:r w:rsidR="00B359D1" w:rsidRPr="00816B6D">
        <w:rPr>
          <w:rFonts w:cs="Times New Roman"/>
        </w:rPr>
        <w:t xml:space="preserve">: </w:t>
      </w:r>
      <w:r w:rsidR="00B359D1" w:rsidRPr="003E54F2">
        <w:rPr>
          <w:rFonts w:cs="Times New Roman"/>
        </w:rPr>
        <w:t>S</w:t>
      </w:r>
      <w:r w:rsidRPr="003E54F2">
        <w:rPr>
          <w:rFonts w:cs="Times New Roman"/>
        </w:rPr>
        <w:t>tage</w:t>
      </w:r>
      <w:r w:rsidRPr="009921FB">
        <w:rPr>
          <w:rFonts w:cs="Times New Roman"/>
        </w:rPr>
        <w:t xml:space="preserve"> </w:t>
      </w:r>
      <w:r w:rsidR="00B359D1" w:rsidRPr="00816B6D">
        <w:rPr>
          <w:rFonts w:cs="Times New Roman"/>
        </w:rPr>
        <w:t xml:space="preserve">1, </w:t>
      </w:r>
      <w:r w:rsidRPr="009921FB">
        <w:rPr>
          <w:rFonts w:cs="Times New Roman"/>
        </w:rPr>
        <w:t>“Emerging”</w:t>
      </w:r>
      <w:r w:rsidR="00B359D1" w:rsidRPr="00816B6D">
        <w:rPr>
          <w:rFonts w:cs="Times New Roman"/>
        </w:rPr>
        <w:t>; S</w:t>
      </w:r>
      <w:r w:rsidRPr="009921FB">
        <w:rPr>
          <w:rFonts w:cs="Times New Roman"/>
        </w:rPr>
        <w:t xml:space="preserve">tage </w:t>
      </w:r>
      <w:r w:rsidR="00B359D1" w:rsidRPr="00816B6D">
        <w:rPr>
          <w:rFonts w:cs="Times New Roman"/>
        </w:rPr>
        <w:t xml:space="preserve">2, </w:t>
      </w:r>
      <w:r w:rsidRPr="009921FB">
        <w:rPr>
          <w:rFonts w:cs="Times New Roman"/>
        </w:rPr>
        <w:t>“Developing”</w:t>
      </w:r>
      <w:r w:rsidR="00B359D1" w:rsidRPr="00816B6D">
        <w:rPr>
          <w:rFonts w:cs="Times New Roman"/>
        </w:rPr>
        <w:t>; or S</w:t>
      </w:r>
      <w:r w:rsidRPr="009921FB">
        <w:rPr>
          <w:rFonts w:cs="Times New Roman"/>
        </w:rPr>
        <w:t xml:space="preserve">tage </w:t>
      </w:r>
      <w:r w:rsidR="00B359D1" w:rsidRPr="00816B6D">
        <w:rPr>
          <w:rFonts w:cs="Times New Roman"/>
        </w:rPr>
        <w:t>3,</w:t>
      </w:r>
      <w:r w:rsidR="00B359D1" w:rsidRPr="00D26839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“Transforming.”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examined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all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eight</w:t>
      </w:r>
      <w:r w:rsidRPr="00816B6D">
        <w:rPr>
          <w:rFonts w:cs="Times New Roman"/>
        </w:rPr>
        <w:t xml:space="preserve"> dimensions</w:t>
      </w:r>
      <w:r w:rsidRPr="009921FB">
        <w:rPr>
          <w:rFonts w:cs="Times New Roman"/>
        </w:rPr>
        <w:t xml:space="preserve"> from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rubric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assess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college’s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structures,</w:t>
      </w:r>
      <w:r w:rsidRPr="00816B6D">
        <w:rPr>
          <w:rFonts w:cs="Times New Roman"/>
        </w:rPr>
        <w:t xml:space="preserve"> policies,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</w:t>
      </w:r>
      <w:r w:rsidRPr="00816B6D">
        <w:rPr>
          <w:rFonts w:cs="Times New Roman"/>
        </w:rPr>
        <w:t xml:space="preserve"> for </w:t>
      </w:r>
      <w:r w:rsidR="00B359D1" w:rsidRPr="00816B6D">
        <w:rPr>
          <w:rFonts w:cs="Times New Roman"/>
        </w:rPr>
        <w:t>community-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work.</w:t>
      </w:r>
    </w:p>
    <w:p w14:paraId="6FFFB790" w14:textId="7518B462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 xml:space="preserve">Because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comprised</w:t>
      </w:r>
      <w:r w:rsidRPr="00816B6D">
        <w:rPr>
          <w:rFonts w:cs="Times New Roman"/>
        </w:rPr>
        <w:t xml:space="preserve"> </w:t>
      </w:r>
      <w:r w:rsidRPr="00D26839">
        <w:rPr>
          <w:rFonts w:cs="Times New Roman"/>
        </w:rPr>
        <w:t xml:space="preserve">junior </w:t>
      </w:r>
      <w:r w:rsidRPr="009921FB">
        <w:rPr>
          <w:rFonts w:cs="Times New Roman"/>
        </w:rPr>
        <w:t>and senior</w:t>
      </w:r>
      <w:r w:rsidRPr="00816B6D">
        <w:rPr>
          <w:rFonts w:cs="Times New Roman"/>
        </w:rPr>
        <w:t xml:space="preserve"> 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from </w:t>
      </w:r>
      <w:r w:rsidRPr="009921FB">
        <w:rPr>
          <w:rFonts w:cs="Times New Roman"/>
        </w:rPr>
        <w:t xml:space="preserve">each </w:t>
      </w:r>
      <w:r w:rsidRPr="00816B6D">
        <w:rPr>
          <w:rFonts w:cs="Times New Roman"/>
        </w:rPr>
        <w:t>of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five</w:t>
      </w:r>
      <w:r w:rsidRPr="009921FB">
        <w:rPr>
          <w:rFonts w:cs="Times New Roman"/>
        </w:rPr>
        <w:t xml:space="preserve"> departments</w:t>
      </w:r>
      <w:r w:rsidR="00934397" w:rsidRPr="009921FB">
        <w:rPr>
          <w:rFonts w:cs="Times New Roman"/>
        </w:rPr>
        <w:t>,</w:t>
      </w:r>
      <w:r w:rsidRPr="00816B6D">
        <w:rPr>
          <w:rFonts w:cs="Times New Roman"/>
        </w:rPr>
        <w:t xml:space="preserve"> there</w:t>
      </w:r>
      <w:r w:rsidRPr="009921FB">
        <w:rPr>
          <w:rFonts w:cs="Times New Roman"/>
        </w:rPr>
        <w:t xml:space="preserve"> </w:t>
      </w:r>
      <w:r w:rsidR="00934397" w:rsidRPr="00816B6D">
        <w:rPr>
          <w:rFonts w:cs="Times New Roman"/>
        </w:rPr>
        <w:t>was</w:t>
      </w:r>
      <w:r w:rsidRPr="00816B6D">
        <w:rPr>
          <w:rFonts w:cs="Times New Roman"/>
        </w:rPr>
        <w:t xml:space="preserve"> a strong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basis of knowledge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levels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of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practices</w:t>
      </w:r>
      <w:r w:rsidRPr="009921FB">
        <w:rPr>
          <w:rFonts w:cs="Times New Roman"/>
        </w:rPr>
        <w:t xml:space="preserve"> occurring across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 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whole.</w:t>
      </w:r>
      <w:r w:rsidRPr="00816B6D">
        <w:rPr>
          <w:rFonts w:cs="Times New Roman"/>
        </w:rPr>
        <w:t xml:space="preserve"> We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conducted the</w:t>
      </w:r>
      <w:r w:rsidRPr="009921FB">
        <w:rPr>
          <w:rFonts w:cs="Times New Roman"/>
        </w:rPr>
        <w:t xml:space="preserve"> examination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through</w:t>
      </w:r>
      <w:r w:rsidRPr="00816B6D">
        <w:rPr>
          <w:rFonts w:cs="Times New Roman"/>
        </w:rPr>
        <w:t xml:space="preserve"> large</w:t>
      </w:r>
      <w:r w:rsidRPr="009921FB">
        <w:rPr>
          <w:rFonts w:cs="Times New Roman"/>
        </w:rPr>
        <w:t xml:space="preserve"> group meetings,</w:t>
      </w:r>
      <w:r w:rsidRPr="00816B6D">
        <w:rPr>
          <w:rFonts w:cs="Times New Roman"/>
        </w:rPr>
        <w:t xml:space="preserve"> with </w:t>
      </w:r>
      <w:r w:rsidR="00B359D1" w:rsidRPr="00816B6D">
        <w:rPr>
          <w:rFonts w:cs="Times New Roman"/>
        </w:rPr>
        <w:t xml:space="preserve">all six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</w:t>
      </w:r>
      <w:r w:rsidR="00B359D1" w:rsidRPr="00816B6D">
        <w:rPr>
          <w:rFonts w:cs="Times New Roman"/>
        </w:rPr>
        <w:t>members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>attendance,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worked</w:t>
      </w:r>
      <w:r w:rsidRPr="00816B6D">
        <w:rPr>
          <w:rFonts w:cs="Times New Roman"/>
        </w:rPr>
        <w:t xml:space="preserve"> </w:t>
      </w:r>
      <w:r w:rsidR="00B359D1" w:rsidRPr="00816B6D">
        <w:rPr>
          <w:rFonts w:cs="Times New Roman"/>
        </w:rPr>
        <w:t xml:space="preserve">systematically </w:t>
      </w:r>
      <w:r w:rsidRPr="009921FB">
        <w:rPr>
          <w:rFonts w:cs="Times New Roman"/>
        </w:rPr>
        <w:t>through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rubric.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When</w:t>
      </w:r>
      <w:r w:rsidRPr="00816B6D">
        <w:rPr>
          <w:rFonts w:cs="Times New Roman"/>
        </w:rPr>
        <w:t xml:space="preserve"> we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did not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know how</w:t>
      </w:r>
      <w:r w:rsidRPr="009921FB">
        <w:rPr>
          <w:rFonts w:cs="Times New Roman"/>
        </w:rPr>
        <w:t xml:space="preserve"> </w:t>
      </w:r>
      <w:r w:rsidR="00B359D1" w:rsidRPr="00816B6D">
        <w:rPr>
          <w:rFonts w:cs="Times New Roman"/>
        </w:rPr>
        <w:t>to</w:t>
      </w:r>
      <w:r w:rsidR="00B359D1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answer</w:t>
      </w:r>
      <w:r w:rsidRPr="00816B6D">
        <w:rPr>
          <w:rFonts w:cs="Times New Roman"/>
        </w:rPr>
        <w:t xml:space="preserve"> </w:t>
      </w:r>
      <w:r w:rsidRPr="00D26839">
        <w:rPr>
          <w:rFonts w:cs="Times New Roman"/>
        </w:rPr>
        <w:t>one</w:t>
      </w:r>
      <w:r w:rsidRPr="009921FB">
        <w:rPr>
          <w:rFonts w:cs="Times New Roman"/>
        </w:rPr>
        <w:t xml:space="preserve"> of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indicators,</w:t>
      </w:r>
      <w:r w:rsidRPr="00816B6D">
        <w:rPr>
          <w:rFonts w:cs="Times New Roman"/>
        </w:rPr>
        <w:t xml:space="preserve"> we </w:t>
      </w:r>
      <w:r w:rsidRPr="009921FB">
        <w:rPr>
          <w:rFonts w:cs="Times New Roman"/>
        </w:rPr>
        <w:t>researched</w:t>
      </w:r>
      <w:r w:rsidRPr="00816B6D">
        <w:rPr>
          <w:rFonts w:cs="Times New Roman"/>
        </w:rPr>
        <w:t xml:space="preserve"> </w:t>
      </w:r>
      <w:r w:rsidR="00B359D1" w:rsidRPr="00816B6D">
        <w:rPr>
          <w:rFonts w:cs="Times New Roman"/>
        </w:rPr>
        <w:t>the</w:t>
      </w:r>
      <w:r w:rsidR="00B359D1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college website 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contacted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someone </w:t>
      </w:r>
      <w:r w:rsidRPr="00816B6D">
        <w:rPr>
          <w:rFonts w:cs="Times New Roman"/>
        </w:rPr>
        <w:t>who</w:t>
      </w:r>
      <w:r w:rsidRPr="009921FB">
        <w:rPr>
          <w:rFonts w:cs="Times New Roman"/>
        </w:rPr>
        <w:t xml:space="preserve"> knew.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The </w:t>
      </w:r>
      <w:r w:rsidR="00776A21">
        <w:rPr>
          <w:rFonts w:cs="Times New Roman"/>
        </w:rPr>
        <w:t>group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examined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each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indicator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by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asking </w:t>
      </w:r>
      <w:r w:rsidRPr="00816B6D">
        <w:rPr>
          <w:rFonts w:cs="Times New Roman"/>
        </w:rPr>
        <w:t>whether</w:t>
      </w:r>
      <w:r w:rsidRPr="009921FB">
        <w:rPr>
          <w:rFonts w:cs="Times New Roman"/>
        </w:rPr>
        <w:t xml:space="preserve"> or</w:t>
      </w:r>
      <w:r w:rsidRPr="00816B6D">
        <w:rPr>
          <w:rFonts w:cs="Times New Roman"/>
        </w:rPr>
        <w:t xml:space="preserve"> not it </w:t>
      </w:r>
      <w:r w:rsidRPr="009921FB">
        <w:rPr>
          <w:rFonts w:cs="Times New Roman"/>
        </w:rPr>
        <w:t>applied</w:t>
      </w:r>
      <w:r w:rsidRPr="00816B6D">
        <w:rPr>
          <w:rFonts w:cs="Times New Roman"/>
        </w:rPr>
        <w:t xml:space="preserve"> to the</w:t>
      </w:r>
      <w:r w:rsidRPr="009921FB">
        <w:rPr>
          <w:rFonts w:cs="Times New Roman"/>
        </w:rPr>
        <w:t xml:space="preserve"> college 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whole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or </w:t>
      </w:r>
      <w:r w:rsidRPr="009921FB">
        <w:rPr>
          <w:rFonts w:cs="Times New Roman"/>
        </w:rPr>
        <w:t xml:space="preserve">only </w:t>
      </w:r>
      <w:r w:rsidRPr="00816B6D">
        <w:rPr>
          <w:rFonts w:cs="Times New Roman"/>
        </w:rPr>
        <w:t xml:space="preserve">to individual </w:t>
      </w:r>
      <w:r w:rsidRPr="009921FB">
        <w:rPr>
          <w:rFonts w:cs="Times New Roman"/>
        </w:rPr>
        <w:t>department</w:t>
      </w:r>
      <w:r w:rsidR="00B359D1" w:rsidRPr="00816B6D">
        <w:rPr>
          <w:rFonts w:cs="Times New Roman"/>
        </w:rPr>
        <w:t>s</w:t>
      </w:r>
      <w:r w:rsidRPr="00816B6D">
        <w:rPr>
          <w:rFonts w:cs="Times New Roman"/>
        </w:rPr>
        <w:t xml:space="preserve"> or </w:t>
      </w:r>
      <w:r w:rsidRPr="009921FB">
        <w:rPr>
          <w:rFonts w:cs="Times New Roman"/>
        </w:rPr>
        <w:t>programs</w:t>
      </w:r>
      <w:r w:rsidRPr="00816B6D">
        <w:rPr>
          <w:rFonts w:cs="Times New Roman"/>
        </w:rPr>
        <w:t xml:space="preserve"> within the </w:t>
      </w:r>
      <w:r w:rsidRPr="009921FB">
        <w:rPr>
          <w:rFonts w:cs="Times New Roman"/>
        </w:rPr>
        <w:t>college. For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example,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when</w:t>
      </w:r>
      <w:r w:rsidR="00934397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analyzing </w:t>
      </w:r>
      <w:r w:rsidR="00B359D1" w:rsidRPr="00816B6D">
        <w:rPr>
          <w:rFonts w:cs="Times New Roman"/>
        </w:rPr>
        <w:t xml:space="preserve">the indicator </w:t>
      </w:r>
      <w:r w:rsidRPr="009921FB">
        <w:rPr>
          <w:rFonts w:cs="Times New Roman"/>
        </w:rPr>
        <w:t>“Alignment</w:t>
      </w:r>
      <w:r w:rsidRPr="00816B6D">
        <w:rPr>
          <w:rFonts w:cs="Times New Roman"/>
        </w:rPr>
        <w:t xml:space="preserve"> with </w:t>
      </w:r>
      <w:r w:rsidRPr="009921FB">
        <w:rPr>
          <w:rFonts w:cs="Times New Roman"/>
        </w:rPr>
        <w:t xml:space="preserve">Accreditation” </w:t>
      </w:r>
      <w:r w:rsidRPr="00816B6D">
        <w:rPr>
          <w:rFonts w:cs="Times New Roman"/>
        </w:rPr>
        <w:t xml:space="preserve">in </w:t>
      </w:r>
      <w:r w:rsidR="00B359D1" w:rsidRPr="00816B6D">
        <w:rPr>
          <w:rFonts w:cs="Times New Roman"/>
        </w:rPr>
        <w:t xml:space="preserve">the category of </w:t>
      </w:r>
      <w:r w:rsidRPr="00D26839">
        <w:rPr>
          <w:rFonts w:cs="Times New Roman"/>
        </w:rPr>
        <w:t xml:space="preserve">Mission </w:t>
      </w:r>
      <w:r w:rsidR="00B359D1" w:rsidRPr="003E54F2">
        <w:rPr>
          <w:rFonts w:cs="Times New Roman"/>
        </w:rPr>
        <w:t>and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Vision, we</w:t>
      </w:r>
      <w:r w:rsidRPr="009921FB">
        <w:rPr>
          <w:rFonts w:cs="Times New Roman"/>
        </w:rPr>
        <w:t xml:space="preserve"> discovered</w:t>
      </w:r>
      <w:r w:rsidRPr="00816B6D">
        <w:rPr>
          <w:rFonts w:cs="Times New Roman"/>
        </w:rPr>
        <w:t xml:space="preserve"> that </w:t>
      </w:r>
      <w:r w:rsidR="00B359D1" w:rsidRPr="00816B6D">
        <w:rPr>
          <w:rFonts w:cs="Times New Roman"/>
        </w:rPr>
        <w:t>d</w:t>
      </w:r>
      <w:r w:rsidRPr="009921FB">
        <w:rPr>
          <w:rFonts w:cs="Times New Roman"/>
        </w:rPr>
        <w:t>ance,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 area </w:t>
      </w:r>
      <w:r w:rsidRPr="00816B6D">
        <w:rPr>
          <w:rFonts w:cs="Times New Roman"/>
        </w:rPr>
        <w:t xml:space="preserve">within the Department of </w:t>
      </w:r>
      <w:r w:rsidRPr="009921FB">
        <w:rPr>
          <w:rFonts w:cs="Times New Roman"/>
        </w:rPr>
        <w:t>Performing Arts,</w:t>
      </w:r>
      <w:r w:rsidRPr="00816B6D">
        <w:rPr>
          <w:rFonts w:cs="Times New Roman"/>
        </w:rPr>
        <w:t xml:space="preserve"> requires Community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Education</w:t>
      </w:r>
      <w:r w:rsidR="00670E21" w:rsidRPr="00816B6D">
        <w:rPr>
          <w:rFonts w:cs="Times New Roman"/>
        </w:rPr>
        <w:t>, while o</w:t>
      </w:r>
      <w:r w:rsidRPr="009921FB">
        <w:rPr>
          <w:rFonts w:cs="Times New Roman"/>
        </w:rPr>
        <w:t>ther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areas</w:t>
      </w:r>
      <w:r w:rsidRPr="00816B6D">
        <w:rPr>
          <w:rFonts w:cs="Times New Roman"/>
        </w:rPr>
        <w:t xml:space="preserve"> do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not. Going</w:t>
      </w:r>
      <w:r w:rsidRPr="009921FB">
        <w:rPr>
          <w:rFonts w:cs="Times New Roman"/>
        </w:rPr>
        <w:t xml:space="preserve"> forward,</w:t>
      </w:r>
      <w:r w:rsidRPr="00816B6D">
        <w:rPr>
          <w:rFonts w:cs="Times New Roman"/>
        </w:rPr>
        <w:t xml:space="preserve"> the</w:t>
      </w:r>
      <w:r w:rsidR="00FB7A1D">
        <w:rPr>
          <w:rFonts w:cs="Times New Roman"/>
        </w:rPr>
        <w:t xml:space="preserve"> group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will drill </w:t>
      </w:r>
      <w:r w:rsidRPr="009921FB">
        <w:rPr>
          <w:rFonts w:cs="Times New Roman"/>
        </w:rPr>
        <w:t>deeper</w:t>
      </w:r>
      <w:r w:rsidRPr="00816B6D">
        <w:rPr>
          <w:rFonts w:cs="Times New Roman"/>
        </w:rPr>
        <w:t xml:space="preserve"> into </w:t>
      </w:r>
      <w:r w:rsidRPr="009921FB">
        <w:rPr>
          <w:rFonts w:cs="Times New Roman"/>
        </w:rPr>
        <w:t>majors</w:t>
      </w:r>
      <w:r w:rsidRPr="00816B6D">
        <w:rPr>
          <w:rFonts w:cs="Times New Roman"/>
        </w:rPr>
        <w:t xml:space="preserve"> within </w:t>
      </w:r>
      <w:r w:rsidRPr="009921FB">
        <w:rPr>
          <w:rFonts w:cs="Times New Roman"/>
        </w:rPr>
        <w:t>areas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departments.</w:t>
      </w:r>
    </w:p>
    <w:p w14:paraId="40320CAB" w14:textId="14CF1AFE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In addition,</w:t>
      </w:r>
      <w:r w:rsidRPr="00816B6D">
        <w:rPr>
          <w:rFonts w:cs="Times New Roman"/>
        </w:rPr>
        <w:t xml:space="preserve"> since</w:t>
      </w:r>
      <w:r w:rsidRPr="009921FB">
        <w:rPr>
          <w:rFonts w:cs="Times New Roman"/>
        </w:rPr>
        <w:t xml:space="preserve"> several</w:t>
      </w:r>
      <w:r w:rsidRPr="00816B6D">
        <w:rPr>
          <w:rFonts w:cs="Times New Roman"/>
        </w:rPr>
        <w:t xml:space="preserve"> participants </w:t>
      </w:r>
      <w:r w:rsidR="00670E21" w:rsidRPr="00816B6D">
        <w:rPr>
          <w:rFonts w:cs="Times New Roman"/>
        </w:rPr>
        <w:t xml:space="preserve">from </w:t>
      </w:r>
      <w:r w:rsidR="00670E21" w:rsidRPr="00D26839">
        <w:rPr>
          <w:rFonts w:cs="Times New Roman"/>
        </w:rPr>
        <w:t xml:space="preserve">the college are </w:t>
      </w:r>
      <w:r w:rsidRPr="00816B6D">
        <w:rPr>
          <w:rFonts w:cs="Times New Roman"/>
        </w:rPr>
        <w:t>involved in the pilot</w:t>
      </w:r>
      <w:r w:rsidRPr="009921FB">
        <w:rPr>
          <w:rFonts w:cs="Times New Roman"/>
        </w:rPr>
        <w:t xml:space="preserve"> group of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="00B17CDF" w:rsidRPr="00816B6D">
        <w:rPr>
          <w:rFonts w:cs="Times New Roman"/>
        </w:rPr>
        <w:t>’s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HIEE </w:t>
      </w:r>
      <w:r w:rsidRPr="009921FB">
        <w:rPr>
          <w:rFonts w:cs="Times New Roman"/>
        </w:rPr>
        <w:t>rollout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project,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plans to </w:t>
      </w:r>
      <w:r w:rsidRPr="009921FB">
        <w:rPr>
          <w:rFonts w:cs="Times New Roman"/>
        </w:rPr>
        <w:t>debrief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with</w:t>
      </w:r>
      <w:r w:rsidRPr="00816B6D">
        <w:rPr>
          <w:rFonts w:cs="Times New Roman"/>
        </w:rPr>
        <w:t xml:space="preserve"> the participants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end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lastRenderedPageBreak/>
        <w:t xml:space="preserve">of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academic year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and </w:t>
      </w:r>
      <w:r w:rsidRPr="00816B6D">
        <w:rPr>
          <w:rFonts w:cs="Times New Roman"/>
        </w:rPr>
        <w:t xml:space="preserve">collate </w:t>
      </w:r>
      <w:r w:rsidRPr="009921FB">
        <w:rPr>
          <w:rFonts w:cs="Times New Roman"/>
        </w:rPr>
        <w:t>their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results</w:t>
      </w:r>
      <w:r w:rsidRPr="00816B6D">
        <w:rPr>
          <w:rFonts w:cs="Times New Roman"/>
        </w:rPr>
        <w:t xml:space="preserve"> with the</w:t>
      </w:r>
      <w:r w:rsidRPr="009921FB">
        <w:rPr>
          <w:rFonts w:cs="Times New Roman"/>
        </w:rPr>
        <w:t xml:space="preserve"> ones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from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college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rubric</w:t>
      </w:r>
      <w:r w:rsidRPr="009921FB">
        <w:rPr>
          <w:rFonts w:cs="Times New Roman"/>
        </w:rPr>
        <w:t xml:space="preserve"> implementation project.</w:t>
      </w:r>
      <w:r w:rsidRPr="00816B6D">
        <w:rPr>
          <w:rFonts w:cs="Times New Roman"/>
        </w:rPr>
        <w:t xml:space="preserve"> This </w:t>
      </w:r>
      <w:r w:rsidRPr="009921FB">
        <w:rPr>
          <w:rFonts w:cs="Times New Roman"/>
        </w:rPr>
        <w:t>meeting,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facilitated</w:t>
      </w:r>
      <w:r w:rsidRPr="00816B6D">
        <w:rPr>
          <w:rFonts w:cs="Times New Roman"/>
        </w:rPr>
        <w:t xml:space="preserve"> by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>associate dean</w:t>
      </w:r>
      <w:r w:rsidRPr="009921FB">
        <w:rPr>
          <w:rFonts w:cs="Times New Roman"/>
        </w:rPr>
        <w:t>,</w:t>
      </w:r>
      <w:r w:rsidRPr="00816B6D">
        <w:rPr>
          <w:rFonts w:cs="Times New Roman"/>
        </w:rPr>
        <w:t xml:space="preserve"> should </w:t>
      </w:r>
      <w:r w:rsidRPr="009921FB">
        <w:rPr>
          <w:rFonts w:cs="Times New Roman"/>
        </w:rPr>
        <w:t>help</w:t>
      </w:r>
      <w:r w:rsidRPr="00816B6D">
        <w:rPr>
          <w:rFonts w:cs="Times New Roman"/>
        </w:rPr>
        <w:t xml:space="preserve"> determine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next </w:t>
      </w:r>
      <w:r w:rsidRPr="009921FB">
        <w:rPr>
          <w:rFonts w:cs="Times New Roman"/>
        </w:rPr>
        <w:t>steps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college and</w:t>
      </w:r>
      <w:r w:rsidRPr="00816B6D">
        <w:rPr>
          <w:rFonts w:cs="Times New Roman"/>
        </w:rPr>
        <w:t xml:space="preserve"> the university</w:t>
      </w:r>
      <w:r w:rsidR="00B17CDF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better define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responsibilities </w:t>
      </w:r>
      <w:r w:rsidRPr="009921FB">
        <w:rPr>
          <w:rFonts w:cs="Times New Roman"/>
        </w:rPr>
        <w:t>assigned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various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entities</w:t>
      </w:r>
      <w:r w:rsidR="00B17CDF" w:rsidRPr="00816B6D">
        <w:rPr>
          <w:rFonts w:cs="Times New Roman"/>
        </w:rPr>
        <w:t xml:space="preserve"> such as </w:t>
      </w:r>
      <w:r w:rsidRPr="009921FB">
        <w:rPr>
          <w:rFonts w:cs="Times New Roman"/>
        </w:rPr>
        <w:t>programs/areas,</w:t>
      </w:r>
      <w:r w:rsidRPr="00816B6D">
        <w:rPr>
          <w:rFonts w:cs="Times New Roman"/>
        </w:rPr>
        <w:t xml:space="preserve"> departments, </w:t>
      </w:r>
      <w:r w:rsidRPr="009921FB">
        <w:rPr>
          <w:rFonts w:cs="Times New Roman"/>
        </w:rPr>
        <w:t>colleges,</w:t>
      </w:r>
      <w:r w:rsidRPr="00816B6D">
        <w:rPr>
          <w:rFonts w:cs="Times New Roman"/>
        </w:rPr>
        <w:t xml:space="preserve"> universities, </w:t>
      </w:r>
      <w:r w:rsidRPr="009921FB">
        <w:rPr>
          <w:rFonts w:cs="Times New Roman"/>
        </w:rPr>
        <w:t>CCEL,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etc.</w:t>
      </w:r>
    </w:p>
    <w:p w14:paraId="5B1CD19D" w14:textId="77777777" w:rsidR="00586D4D" w:rsidRPr="00816B6D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9921FB">
        <w:rPr>
          <w:rFonts w:cs="Times New Roman"/>
        </w:rPr>
        <w:t>Results</w:t>
      </w:r>
      <w:r w:rsidRPr="00816B6D">
        <w:rPr>
          <w:rFonts w:cs="Times New Roman"/>
        </w:rPr>
        <w:t xml:space="preserve"> and</w:t>
      </w:r>
      <w:r w:rsidRPr="009921FB">
        <w:rPr>
          <w:rFonts w:cs="Times New Roman"/>
        </w:rPr>
        <w:t xml:space="preserve"> Discussion</w:t>
      </w:r>
    </w:p>
    <w:p w14:paraId="475D6DB8" w14:textId="2868F1AA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 xml:space="preserve">With </w:t>
      </w:r>
      <w:r w:rsidRPr="009921FB">
        <w:rPr>
          <w:rFonts w:cs="Times New Roman"/>
        </w:rPr>
        <w:t xml:space="preserve">few </w:t>
      </w:r>
      <w:r w:rsidRPr="00816B6D">
        <w:rPr>
          <w:rFonts w:cs="Times New Roman"/>
        </w:rPr>
        <w:t xml:space="preserve">exceptions, the </w:t>
      </w:r>
      <w:r w:rsidRPr="009921FB">
        <w:rPr>
          <w:rFonts w:cs="Times New Roman"/>
        </w:rPr>
        <w:t xml:space="preserve">college </w:t>
      </w:r>
      <w:r w:rsidRPr="00816B6D">
        <w:rPr>
          <w:rFonts w:cs="Times New Roman"/>
        </w:rPr>
        <w:t>generally</w:t>
      </w:r>
      <w:r w:rsidRPr="009921FB">
        <w:rPr>
          <w:rFonts w:cs="Times New Roman"/>
        </w:rPr>
        <w:t xml:space="preserve"> ranked at </w:t>
      </w:r>
      <w:r w:rsidR="00B17CDF" w:rsidRPr="00816B6D">
        <w:rPr>
          <w:rFonts w:cs="Times New Roman"/>
        </w:rPr>
        <w:t>S</w:t>
      </w:r>
      <w:r w:rsidRPr="00816B6D">
        <w:rPr>
          <w:rFonts w:cs="Times New Roman"/>
        </w:rPr>
        <w:t>tage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 xml:space="preserve">1, </w:t>
      </w:r>
      <w:r w:rsidRPr="009921FB">
        <w:rPr>
          <w:rFonts w:cs="Times New Roman"/>
        </w:rPr>
        <w:t xml:space="preserve">“Emerging.” </w:t>
      </w:r>
      <w:r w:rsidRPr="00816B6D">
        <w:rPr>
          <w:rFonts w:cs="Times New Roman"/>
        </w:rPr>
        <w:t>However,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 xml:space="preserve">did rank </w:t>
      </w:r>
      <w:r w:rsidRPr="009921FB">
        <w:rPr>
          <w:rFonts w:cs="Times New Roman"/>
        </w:rPr>
        <w:t xml:space="preserve">at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>S</w:t>
      </w:r>
      <w:r w:rsidRPr="00816B6D">
        <w:rPr>
          <w:rFonts w:cs="Times New Roman"/>
        </w:rPr>
        <w:t>tage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>2,</w:t>
      </w:r>
      <w:r w:rsidRPr="00816B6D">
        <w:rPr>
          <w:rFonts w:cs="Times New Roman"/>
        </w:rPr>
        <w:t xml:space="preserve"> or</w:t>
      </w:r>
      <w:r w:rsidRPr="009921FB">
        <w:rPr>
          <w:rFonts w:cs="Times New Roman"/>
        </w:rPr>
        <w:t xml:space="preserve"> “Developing</w:t>
      </w:r>
      <w:r w:rsidR="00B17CDF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” </w:t>
      </w:r>
      <w:r w:rsidRPr="00816B6D">
        <w:rPr>
          <w:rFonts w:cs="Times New Roman"/>
        </w:rPr>
        <w:t>in 10 of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48 </w:t>
      </w:r>
      <w:r w:rsidRPr="009921FB">
        <w:rPr>
          <w:rFonts w:cs="Times New Roman"/>
        </w:rPr>
        <w:t>rubric components. In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many cases,</w:t>
      </w:r>
      <w:r w:rsidRPr="00816B6D">
        <w:rPr>
          <w:rFonts w:cs="Times New Roman"/>
        </w:rPr>
        <w:t xml:space="preserve"> </w:t>
      </w:r>
      <w:r w:rsidR="00776A21">
        <w:rPr>
          <w:rFonts w:cs="Times New Roman"/>
        </w:rPr>
        <w:t>group</w:t>
      </w:r>
      <w:r w:rsidRPr="009921FB">
        <w:rPr>
          <w:rFonts w:cs="Times New Roman"/>
        </w:rPr>
        <w:t xml:space="preserve"> members</w:t>
      </w:r>
      <w:r w:rsidRPr="00816B6D">
        <w:rPr>
          <w:rFonts w:cs="Times New Roman"/>
        </w:rPr>
        <w:t xml:space="preserve"> found that </w:t>
      </w:r>
      <w:r w:rsidRPr="009921FB">
        <w:rPr>
          <w:rFonts w:cs="Times New Roman"/>
        </w:rPr>
        <w:t>departmental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or</w:t>
      </w:r>
      <w:r w:rsidRPr="00816B6D">
        <w:rPr>
          <w:rFonts w:cs="Times New Roman"/>
        </w:rPr>
        <w:t xml:space="preserve"> university</w:t>
      </w:r>
      <w:r w:rsidRPr="009921FB">
        <w:rPr>
          <w:rFonts w:cs="Times New Roman"/>
        </w:rPr>
        <w:t xml:space="preserve"> policies, resources,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and/or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</w:t>
      </w:r>
      <w:r w:rsidRPr="00816B6D">
        <w:rPr>
          <w:rFonts w:cs="Times New Roman"/>
        </w:rPr>
        <w:t xml:space="preserve"> existed to </w:t>
      </w:r>
      <w:r w:rsidRPr="009921FB">
        <w:rPr>
          <w:rFonts w:cs="Times New Roman"/>
        </w:rPr>
        <w:t>indicate</w:t>
      </w:r>
      <w:r w:rsidRPr="00816B6D">
        <w:rPr>
          <w:rFonts w:cs="Times New Roman"/>
        </w:rPr>
        <w:t xml:space="preserve"> </w:t>
      </w:r>
      <w:r w:rsidR="00B17CDF" w:rsidRPr="00816B6D">
        <w:rPr>
          <w:rFonts w:cs="Times New Roman"/>
        </w:rPr>
        <w:t>S</w:t>
      </w:r>
      <w:r w:rsidRPr="00816B6D">
        <w:rPr>
          <w:rFonts w:cs="Times New Roman"/>
        </w:rPr>
        <w:t>tage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 xml:space="preserve">2 </w:t>
      </w:r>
      <w:r w:rsidRPr="00816B6D">
        <w:rPr>
          <w:rFonts w:cs="Times New Roman"/>
        </w:rPr>
        <w:t>or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>3</w:t>
      </w:r>
      <w:r w:rsidR="00B17CDF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performance </w:t>
      </w:r>
      <w:r w:rsidRPr="00816B6D">
        <w:rPr>
          <w:rFonts w:cs="Times New Roman"/>
        </w:rPr>
        <w:t>if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unit of</w:t>
      </w:r>
      <w:r w:rsidRPr="009921FB">
        <w:rPr>
          <w:rFonts w:cs="Times New Roman"/>
        </w:rPr>
        <w:t xml:space="preserve"> analysis</w:t>
      </w:r>
      <w:r w:rsidRPr="00816B6D">
        <w:rPr>
          <w:rFonts w:cs="Times New Roman"/>
        </w:rPr>
        <w:t xml:space="preserve"> was university</w:t>
      </w:r>
      <w:r w:rsidR="00B17CDF" w:rsidRPr="00816B6D">
        <w:rPr>
          <w:rFonts w:cs="Times New Roman"/>
        </w:rPr>
        <w:t>-</w:t>
      </w:r>
      <w:r w:rsidRPr="00816B6D">
        <w:rPr>
          <w:rFonts w:cs="Times New Roman"/>
        </w:rPr>
        <w:t>wide</w:t>
      </w:r>
      <w:r w:rsidRPr="009921FB">
        <w:rPr>
          <w:rFonts w:cs="Times New Roman"/>
        </w:rPr>
        <w:t xml:space="preserve"> efforts.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Because </w:t>
      </w:r>
      <w:r w:rsidRPr="00816B6D">
        <w:rPr>
          <w:rFonts w:cs="Times New Roman"/>
        </w:rPr>
        <w:t>CCEL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provides so many</w:t>
      </w:r>
      <w:r w:rsidRPr="009921FB">
        <w:rPr>
          <w:rFonts w:cs="Times New Roman"/>
        </w:rPr>
        <w:t xml:space="preserve"> resources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opportunities,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college </w:t>
      </w:r>
      <w:r w:rsidR="00B17CDF" w:rsidRPr="00816B6D">
        <w:rPr>
          <w:rFonts w:cs="Times New Roman"/>
        </w:rPr>
        <w:t xml:space="preserve">is </w:t>
      </w:r>
      <w:r w:rsidRPr="00816B6D">
        <w:rPr>
          <w:rFonts w:cs="Times New Roman"/>
        </w:rPr>
        <w:t xml:space="preserve">not </w:t>
      </w:r>
      <w:r w:rsidRPr="009921FB">
        <w:rPr>
          <w:rFonts w:cs="Times New Roman"/>
        </w:rPr>
        <w:t>structured</w:t>
      </w:r>
      <w:r w:rsidRPr="00816B6D">
        <w:rPr>
          <w:rFonts w:cs="Times New Roman"/>
        </w:rPr>
        <w:t xml:space="preserve"> to offer 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support </w:t>
      </w:r>
      <w:r w:rsidRPr="009921FB">
        <w:rPr>
          <w:rFonts w:cs="Times New Roman"/>
        </w:rPr>
        <w:t>many of</w:t>
      </w:r>
      <w:r w:rsidRPr="00816B6D">
        <w:rPr>
          <w:rFonts w:cs="Times New Roman"/>
        </w:rPr>
        <w:t xml:space="preserve"> these</w:t>
      </w:r>
      <w:r w:rsidRPr="009921FB">
        <w:rPr>
          <w:rFonts w:cs="Times New Roman"/>
        </w:rPr>
        <w:t xml:space="preserve"> initiatives.</w:t>
      </w:r>
      <w:r w:rsidRPr="00816B6D">
        <w:rPr>
          <w:rFonts w:cs="Times New Roman"/>
        </w:rPr>
        <w:t xml:space="preserve"> This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finding</w:t>
      </w:r>
      <w:r w:rsidRPr="009921FB">
        <w:rPr>
          <w:rFonts w:cs="Times New Roman"/>
        </w:rPr>
        <w:t xml:space="preserve"> </w:t>
      </w:r>
      <w:r w:rsidR="00B17CDF" w:rsidRPr="00816B6D">
        <w:rPr>
          <w:rFonts w:cs="Times New Roman"/>
        </w:rPr>
        <w:t xml:space="preserve">aligns with </w:t>
      </w:r>
      <w:r w:rsidRPr="00816B6D">
        <w:rPr>
          <w:rFonts w:cs="Times New Roman"/>
        </w:rPr>
        <w:t>the work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Jaeger</w:t>
      </w:r>
      <w:r w:rsidR="00B22555" w:rsidRPr="00816B6D">
        <w:rPr>
          <w:rFonts w:cs="Times New Roman"/>
        </w:rPr>
        <w:t xml:space="preserve"> et al. </w:t>
      </w:r>
      <w:r w:rsidRPr="00816B6D">
        <w:rPr>
          <w:rFonts w:cs="Times New Roman"/>
        </w:rPr>
        <w:t>(2012)</w:t>
      </w:r>
      <w:r w:rsidR="00B17CDF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who</w:t>
      </w:r>
      <w:r w:rsidRPr="009921FB">
        <w:rPr>
          <w:rFonts w:cs="Times New Roman"/>
        </w:rPr>
        <w:t>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mentioned earlier,</w:t>
      </w:r>
      <w:r w:rsidRPr="00816B6D">
        <w:rPr>
          <w:rFonts w:cs="Times New Roman"/>
        </w:rPr>
        <w:t xml:space="preserve"> </w:t>
      </w:r>
      <w:r w:rsidR="00B17CDF" w:rsidRPr="00816B6D">
        <w:rPr>
          <w:rFonts w:cs="Times New Roman"/>
        </w:rPr>
        <w:t xml:space="preserve">argued </w:t>
      </w:r>
      <w:r w:rsidRPr="00816B6D">
        <w:rPr>
          <w:rFonts w:cs="Times New Roman"/>
        </w:rPr>
        <w:t xml:space="preserve">that </w:t>
      </w:r>
      <w:r w:rsidRPr="009921FB">
        <w:rPr>
          <w:rFonts w:cs="Times New Roman"/>
        </w:rPr>
        <w:t xml:space="preserve">lasting </w:t>
      </w:r>
      <w:r w:rsidRPr="00816B6D">
        <w:rPr>
          <w:rFonts w:cs="Times New Roman"/>
        </w:rPr>
        <w:t>change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bridging </w:t>
      </w:r>
      <w:r w:rsidRPr="009921FB">
        <w:rPr>
          <w:rFonts w:cs="Times New Roman"/>
        </w:rPr>
        <w:t>campus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community</w:t>
      </w:r>
      <w:r w:rsidRPr="009921FB">
        <w:rPr>
          <w:rFonts w:cs="Times New Roman"/>
        </w:rPr>
        <w:t xml:space="preserve"> efforts</w:t>
      </w:r>
      <w:r w:rsidRPr="00816B6D">
        <w:rPr>
          <w:rFonts w:cs="Times New Roman"/>
        </w:rPr>
        <w:t xml:space="preserve"> for </w:t>
      </w:r>
      <w:r w:rsidRPr="009921FB">
        <w:rPr>
          <w:rFonts w:cs="Times New Roman"/>
        </w:rPr>
        <w:t>high</w:t>
      </w:r>
      <w:r w:rsidR="00B17CDF" w:rsidRPr="00816B6D">
        <w:rPr>
          <w:rFonts w:cs="Times New Roman"/>
        </w:rPr>
        <w:t>-</w:t>
      </w:r>
      <w:r w:rsidRPr="009921FB">
        <w:rPr>
          <w:rFonts w:cs="Times New Roman"/>
        </w:rPr>
        <w:t>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teaching and</w:t>
      </w:r>
      <w:r w:rsidRPr="00816B6D">
        <w:rPr>
          <w:rFonts w:cs="Times New Roman"/>
        </w:rPr>
        <w:t xml:space="preserve"> scholarship </w:t>
      </w:r>
      <w:r w:rsidRPr="009921FB">
        <w:rPr>
          <w:rFonts w:cs="Times New Roman"/>
        </w:rPr>
        <w:t>can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only </w:t>
      </w:r>
      <w:r w:rsidR="00B17CDF" w:rsidRPr="00816B6D">
        <w:rPr>
          <w:rFonts w:cs="Times New Roman"/>
        </w:rPr>
        <w:t xml:space="preserve">be </w:t>
      </w:r>
      <w:r w:rsidRPr="00816B6D">
        <w:rPr>
          <w:rFonts w:cs="Times New Roman"/>
        </w:rPr>
        <w:t>sustainable if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it is </w:t>
      </w:r>
      <w:r w:rsidRPr="009921FB">
        <w:rPr>
          <w:rFonts w:cs="Times New Roman"/>
        </w:rPr>
        <w:t>implemented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supported throughout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institution,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level</w:t>
      </w:r>
      <w:r w:rsidRPr="00816B6D">
        <w:rPr>
          <w:rFonts w:cs="Times New Roman"/>
        </w:rPr>
        <w:t xml:space="preserve"> of </w:t>
      </w:r>
      <w:r w:rsidRPr="009921FB">
        <w:rPr>
          <w:rFonts w:cs="Times New Roman"/>
        </w:rPr>
        <w:t>colleges</w:t>
      </w:r>
      <w:r w:rsidRPr="00816B6D">
        <w:rPr>
          <w:rFonts w:cs="Times New Roman"/>
        </w:rPr>
        <w:t xml:space="preserve"> and </w:t>
      </w:r>
      <w:r w:rsidRPr="009921FB">
        <w:rPr>
          <w:rFonts w:cs="Times New Roman"/>
        </w:rPr>
        <w:t>departments</w:t>
      </w:r>
      <w:r w:rsidRPr="00816B6D">
        <w:rPr>
          <w:rFonts w:cs="Times New Roman"/>
        </w:rPr>
        <w:t>.</w:t>
      </w:r>
      <w:r w:rsidR="00B17CDF" w:rsidRPr="00816B6D">
        <w:rPr>
          <w:rFonts w:cs="Times New Roman"/>
        </w:rPr>
        <w:t xml:space="preserve"> </w:t>
      </w:r>
      <w:r w:rsidRPr="00D26839">
        <w:rPr>
          <w:rFonts w:cs="Times New Roman"/>
        </w:rPr>
        <w:t xml:space="preserve">This </w:t>
      </w:r>
      <w:r w:rsidRPr="009921FB">
        <w:rPr>
          <w:rFonts w:cs="Times New Roman"/>
        </w:rPr>
        <w:t>proves</w:t>
      </w:r>
      <w:r w:rsidRPr="00816B6D">
        <w:rPr>
          <w:rFonts w:cs="Times New Roman"/>
        </w:rPr>
        <w:t xml:space="preserve"> to be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critical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challenge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WSU, </w:t>
      </w:r>
      <w:r w:rsidRPr="009921FB">
        <w:rPr>
          <w:rFonts w:cs="Times New Roman"/>
        </w:rPr>
        <w:t xml:space="preserve">even </w:t>
      </w:r>
      <w:r w:rsidRPr="00816B6D">
        <w:rPr>
          <w:rFonts w:cs="Times New Roman"/>
        </w:rPr>
        <w:t xml:space="preserve">with its </w:t>
      </w:r>
      <w:r w:rsidRPr="009921FB">
        <w:rPr>
          <w:rFonts w:cs="Times New Roman"/>
        </w:rPr>
        <w:t>celebrated</w:t>
      </w:r>
      <w:r w:rsidRPr="00816B6D">
        <w:rPr>
          <w:rFonts w:cs="Times New Roman"/>
        </w:rPr>
        <w:t xml:space="preserve"> history</w:t>
      </w:r>
      <w:r w:rsidRPr="009921FB">
        <w:rPr>
          <w:rFonts w:cs="Times New Roman"/>
        </w:rPr>
        <w:t xml:space="preserve"> of </w:t>
      </w:r>
      <w:r w:rsidRPr="00816B6D">
        <w:rPr>
          <w:rFonts w:cs="Times New Roman"/>
        </w:rPr>
        <w:t>community</w:t>
      </w:r>
      <w:r w:rsidR="00A045EC" w:rsidRPr="00816B6D">
        <w:rPr>
          <w:rFonts w:cs="Times New Roman"/>
        </w:rPr>
        <w:t>-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work. Thus, the </w:t>
      </w:r>
      <w:r w:rsidRPr="009921FB">
        <w:rPr>
          <w:rFonts w:cs="Times New Roman"/>
        </w:rPr>
        <w:t>asymmetry of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structure</w:t>
      </w:r>
      <w:r w:rsidR="00934397" w:rsidRPr="009921FB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or the</w:t>
      </w:r>
      <w:r w:rsidRPr="009921FB">
        <w:rPr>
          <w:rFonts w:cs="Times New Roman"/>
        </w:rPr>
        <w:t xml:space="preserve"> fragmentation</w:t>
      </w:r>
      <w:r w:rsidRPr="00816B6D">
        <w:rPr>
          <w:rFonts w:cs="Times New Roman"/>
        </w:rPr>
        <w:t xml:space="preserve"> of </w:t>
      </w:r>
      <w:r w:rsidRPr="009921FB">
        <w:rPr>
          <w:rFonts w:cs="Times New Roman"/>
        </w:rPr>
        <w:t>efforts</w:t>
      </w:r>
      <w:r w:rsidR="00934397" w:rsidRPr="009921FB">
        <w:rPr>
          <w:rFonts w:cs="Times New Roman"/>
        </w:rPr>
        <w:t xml:space="preserve">, </w:t>
      </w:r>
      <w:r w:rsidRPr="009921FB">
        <w:rPr>
          <w:rFonts w:cs="Times New Roman"/>
        </w:rPr>
        <w:t>between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campus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as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whole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college as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="00934397" w:rsidRPr="009921FB">
        <w:rPr>
          <w:rFonts w:cs="Times New Roman"/>
        </w:rPr>
        <w:t>unit,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limits the</w:t>
      </w:r>
      <w:r w:rsidRPr="009921FB">
        <w:rPr>
          <w:rFonts w:cs="Times New Roman"/>
        </w:rPr>
        <w:t xml:space="preserve"> overall effectiveness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community-engaged</w:t>
      </w:r>
      <w:r w:rsidRPr="00816B6D">
        <w:rPr>
          <w:rFonts w:cs="Times New Roman"/>
        </w:rPr>
        <w:t xml:space="preserve"> learning, </w:t>
      </w:r>
      <w:r w:rsidRPr="009921FB">
        <w:rPr>
          <w:rFonts w:cs="Times New Roman"/>
        </w:rPr>
        <w:t>teaching,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scholarship.</w:t>
      </w:r>
    </w:p>
    <w:p w14:paraId="66470B00" w14:textId="5D0BD6EE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The group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also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analyzed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following</w:t>
      </w:r>
      <w:r w:rsidRPr="009921FB">
        <w:rPr>
          <w:rFonts w:cs="Times New Roman"/>
        </w:rPr>
        <w:t xml:space="preserve"> aspects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work</w:t>
      </w:r>
      <w:r w:rsidRPr="00816B6D">
        <w:rPr>
          <w:rFonts w:cs="Times New Roman"/>
        </w:rPr>
        <w:t xml:space="preserve"> in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>in order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to create a</w:t>
      </w:r>
      <w:r w:rsidRPr="009921FB">
        <w:rPr>
          <w:rFonts w:cs="Times New Roman"/>
        </w:rPr>
        <w:t xml:space="preserve"> set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recommendations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lasting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improvement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="00A045EC" w:rsidRPr="00816B6D">
        <w:rPr>
          <w:rFonts w:cs="Times New Roman"/>
        </w:rPr>
        <w:t>-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practices.</w:t>
      </w:r>
    </w:p>
    <w:p w14:paraId="4E7DF310" w14:textId="2A414FF0" w:rsidR="00586D4D" w:rsidRPr="009921FB" w:rsidRDefault="00B474A5" w:rsidP="009921FB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 xml:space="preserve">Faculty </w:t>
      </w:r>
      <w:r w:rsidR="00A045EC" w:rsidRPr="00816B6D">
        <w:rPr>
          <w:rFonts w:ascii="Times New Roman" w:hAnsi="Times New Roman" w:cs="Times New Roman"/>
          <w:b/>
          <w:sz w:val="24"/>
          <w:szCs w:val="24"/>
        </w:rPr>
        <w:t>Annual Reports</w:t>
      </w:r>
      <w:r w:rsidR="000A65EA" w:rsidRPr="00816B6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5EC" w:rsidRPr="00816B6D">
        <w:rPr>
          <w:rFonts w:ascii="Times New Roman" w:hAnsi="Times New Roman" w:cs="Times New Roman"/>
          <w:b/>
          <w:sz w:val="24"/>
          <w:szCs w:val="24"/>
        </w:rPr>
        <w:t xml:space="preserve">at </w:t>
      </w:r>
      <w:r w:rsidR="00A045EC" w:rsidRPr="00D26839">
        <w:rPr>
          <w:rFonts w:ascii="Times New Roman" w:hAnsi="Times New Roman" w:cs="Times New Roman"/>
          <w:b/>
          <w:sz w:val="24"/>
          <w:szCs w:val="24"/>
        </w:rPr>
        <w:t>t</w:t>
      </w:r>
      <w:r w:rsidR="00A045EC" w:rsidRPr="003E54F2">
        <w:rPr>
          <w:rFonts w:ascii="Times New Roman" w:hAnsi="Times New Roman" w:cs="Times New Roman"/>
          <w:b/>
          <w:sz w:val="24"/>
          <w:szCs w:val="24"/>
        </w:rPr>
        <w:t>he College Level</w:t>
      </w:r>
    </w:p>
    <w:p w14:paraId="1F684E6B" w14:textId="7DF29D92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>One</w:t>
      </w:r>
      <w:r w:rsidRPr="009921FB">
        <w:rPr>
          <w:rFonts w:cs="Times New Roman"/>
        </w:rPr>
        <w:t xml:space="preserve"> recommendation </w:t>
      </w:r>
      <w:r w:rsidRPr="00816B6D">
        <w:rPr>
          <w:rFonts w:cs="Times New Roman"/>
        </w:rPr>
        <w:t xml:space="preserve">for </w:t>
      </w:r>
      <w:r w:rsidRPr="009921FB">
        <w:rPr>
          <w:rFonts w:cs="Times New Roman"/>
        </w:rPr>
        <w:t xml:space="preserve">incentivizing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work</w:t>
      </w:r>
      <w:r w:rsidRPr="009921FB">
        <w:rPr>
          <w:rFonts w:cs="Times New Roman"/>
        </w:rPr>
        <w:t xml:space="preserve"> among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involves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recognizing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rewarding such</w:t>
      </w:r>
      <w:r w:rsidRPr="00816B6D">
        <w:rPr>
          <w:rFonts w:cs="Times New Roman"/>
        </w:rPr>
        <w:t xml:space="preserve"> work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 the</w:t>
      </w:r>
      <w:r w:rsidRPr="009921FB">
        <w:rPr>
          <w:rFonts w:cs="Times New Roman"/>
        </w:rPr>
        <w:t xml:space="preserve"> annual</w:t>
      </w:r>
      <w:r w:rsidRPr="00816B6D">
        <w:rPr>
          <w:rFonts w:cs="Times New Roman"/>
        </w:rPr>
        <w:t xml:space="preserve"> reports</w:t>
      </w:r>
      <w:r w:rsidRPr="009921FB">
        <w:rPr>
          <w:rFonts w:cs="Times New Roman"/>
        </w:rPr>
        <w:t xml:space="preserve"> </w:t>
      </w:r>
      <w:r w:rsidR="00A045EC" w:rsidRPr="00816B6D">
        <w:rPr>
          <w:rFonts w:cs="Times New Roman"/>
        </w:rPr>
        <w:t xml:space="preserve">that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submit.</w:t>
      </w:r>
      <w:r w:rsidRPr="009921FB">
        <w:rPr>
          <w:rFonts w:cs="Times New Roman"/>
        </w:rPr>
        <w:t xml:space="preserve"> Last year</w:t>
      </w:r>
      <w:r w:rsidR="00A045EC" w:rsidRPr="00816B6D">
        <w:rPr>
          <w:rFonts w:cs="Times New Roman"/>
        </w:rPr>
        <w:t>,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college </w:t>
      </w:r>
      <w:r w:rsidRPr="00816B6D">
        <w:rPr>
          <w:rFonts w:cs="Times New Roman"/>
        </w:rPr>
        <w:t>added a</w:t>
      </w:r>
      <w:r w:rsidRPr="009921FB">
        <w:rPr>
          <w:rFonts w:cs="Times New Roman"/>
        </w:rPr>
        <w:t xml:space="preserve"> </w:t>
      </w:r>
      <w:r w:rsidRPr="009921FB">
        <w:rPr>
          <w:rFonts w:cs="Times New Roman"/>
        </w:rPr>
        <w:lastRenderedPageBreak/>
        <w:t>section</w:t>
      </w:r>
      <w:r w:rsidRPr="00816B6D">
        <w:rPr>
          <w:rFonts w:cs="Times New Roman"/>
        </w:rPr>
        <w:t xml:space="preserve"> in its </w:t>
      </w:r>
      <w:r w:rsidRPr="009921FB">
        <w:rPr>
          <w:rFonts w:cs="Times New Roman"/>
        </w:rPr>
        <w:t>report</w:t>
      </w:r>
      <w:r w:rsidRPr="00816B6D">
        <w:rPr>
          <w:rFonts w:cs="Times New Roman"/>
        </w:rPr>
        <w:t xml:space="preserve"> template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>include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recognition</w:t>
      </w:r>
      <w:r w:rsidRPr="00816B6D">
        <w:rPr>
          <w:rFonts w:cs="Times New Roman"/>
        </w:rPr>
        <w:t xml:space="preserve"> of </w:t>
      </w:r>
      <w:r w:rsidRPr="009921FB">
        <w:rPr>
          <w:rFonts w:cs="Times New Roman"/>
        </w:rPr>
        <w:t>high-impact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practices. </w:t>
      </w:r>
      <w:r w:rsidRPr="00816B6D">
        <w:rPr>
          <w:rFonts w:cs="Times New Roman"/>
        </w:rPr>
        <w:t>The following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is an</w:t>
      </w:r>
      <w:r w:rsidRPr="009921FB">
        <w:rPr>
          <w:rFonts w:cs="Times New Roman"/>
        </w:rPr>
        <w:t xml:space="preserve"> excerpt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language </w:t>
      </w:r>
      <w:r w:rsidRPr="00816B6D">
        <w:rPr>
          <w:rFonts w:cs="Times New Roman"/>
        </w:rPr>
        <w:t xml:space="preserve">taken </w:t>
      </w:r>
      <w:r w:rsidRPr="009921FB">
        <w:rPr>
          <w:rFonts w:cs="Times New Roman"/>
        </w:rPr>
        <w:t>from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revised report template:</w:t>
      </w:r>
    </w:p>
    <w:p w14:paraId="7F9516C4" w14:textId="77777777" w:rsidR="00586D4D" w:rsidRPr="00816B6D" w:rsidRDefault="00B474A5" w:rsidP="009921FB">
      <w:pPr>
        <w:pStyle w:val="BodyText"/>
        <w:spacing w:line="480" w:lineRule="auto"/>
        <w:ind w:left="720"/>
        <w:rPr>
          <w:rFonts w:cs="Times New Roman"/>
        </w:rPr>
      </w:pPr>
      <w:r w:rsidRPr="009921FB">
        <w:rPr>
          <w:rFonts w:cs="Times New Roman"/>
        </w:rPr>
        <w:t>Please describe any teaching,</w:t>
      </w:r>
      <w:r w:rsidRPr="00816B6D">
        <w:rPr>
          <w:rFonts w:cs="Times New Roman"/>
        </w:rPr>
        <w:t xml:space="preserve"> scholarship, </w:t>
      </w:r>
      <w:r w:rsidRPr="009921FB">
        <w:rPr>
          <w:rFonts w:cs="Times New Roman"/>
        </w:rPr>
        <w:t>and/or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service </w:t>
      </w:r>
      <w:r w:rsidRPr="00816B6D">
        <w:rPr>
          <w:rFonts w:cs="Times New Roman"/>
        </w:rPr>
        <w:t xml:space="preserve">that </w:t>
      </w:r>
      <w:r w:rsidRPr="009921FB">
        <w:rPr>
          <w:rFonts w:cs="Times New Roman"/>
        </w:rPr>
        <w:t>involved</w:t>
      </w:r>
      <w:r w:rsidRPr="00816B6D">
        <w:rPr>
          <w:rFonts w:cs="Times New Roman"/>
        </w:rPr>
        <w:t xml:space="preserve"> high-impact</w:t>
      </w:r>
      <w:r w:rsidRPr="009921FB">
        <w:rPr>
          <w:rFonts w:cs="Times New Roman"/>
        </w:rPr>
        <w:t xml:space="preserve"> experiences.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Engagement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Subcommittee defines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high-impact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experiences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as </w:t>
      </w:r>
      <w:r w:rsidRPr="00816B6D">
        <w:rPr>
          <w:rFonts w:cs="Times New Roman"/>
        </w:rPr>
        <w:t>involving</w:t>
      </w:r>
      <w:r w:rsidRPr="009921FB">
        <w:rPr>
          <w:rFonts w:cs="Times New Roman"/>
        </w:rPr>
        <w:t xml:space="preserve"> “student participation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curricular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co-curricular</w:t>
      </w:r>
      <w:r w:rsidRPr="00816B6D">
        <w:rPr>
          <w:rFonts w:cs="Times New Roman"/>
        </w:rPr>
        <w:t xml:space="preserve"> learning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activities</w:t>
      </w:r>
      <w:r w:rsidRPr="009921FB">
        <w:rPr>
          <w:rFonts w:cs="Times New Roman"/>
        </w:rPr>
        <w:t xml:space="preserve"> occurring </w:t>
      </w:r>
      <w:r w:rsidRPr="00816B6D">
        <w:rPr>
          <w:rFonts w:cs="Times New Roman"/>
        </w:rPr>
        <w:t>on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regular</w:t>
      </w:r>
      <w:r w:rsidRPr="00816B6D">
        <w:rPr>
          <w:rFonts w:cs="Times New Roman"/>
        </w:rPr>
        <w:t xml:space="preserve"> basis that </w:t>
      </w:r>
      <w:r w:rsidRPr="009921FB">
        <w:rPr>
          <w:rFonts w:cs="Times New Roman"/>
        </w:rPr>
        <w:t xml:space="preserve">are </w:t>
      </w:r>
      <w:r w:rsidRPr="00816B6D">
        <w:rPr>
          <w:rFonts w:cs="Times New Roman"/>
        </w:rPr>
        <w:t>intentionally</w:t>
      </w:r>
      <w:r w:rsidRPr="009921FB">
        <w:rPr>
          <w:rFonts w:cs="Times New Roman"/>
        </w:rPr>
        <w:t xml:space="preserve"> designed</w:t>
      </w:r>
      <w:r w:rsidRPr="00816B6D">
        <w:rPr>
          <w:rFonts w:cs="Times New Roman"/>
        </w:rPr>
        <w:t xml:space="preserve"> to</w:t>
      </w:r>
      <w:r w:rsidRPr="009921FB">
        <w:rPr>
          <w:rFonts w:cs="Times New Roman"/>
        </w:rPr>
        <w:t xml:space="preserve"> foster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active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integrative learning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student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engagement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by </w:t>
      </w:r>
      <w:r w:rsidRPr="00816B6D">
        <w:rPr>
          <w:rFonts w:cs="Times New Roman"/>
        </w:rPr>
        <w:t>utilizing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multiple </w:t>
      </w:r>
      <w:r w:rsidRPr="009921FB">
        <w:rPr>
          <w:rFonts w:cs="Times New Roman"/>
        </w:rPr>
        <w:t>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amplifiers</w:t>
      </w:r>
      <w:r w:rsidRPr="00816B6D">
        <w:rPr>
          <w:rFonts w:cs="Times New Roman"/>
        </w:rPr>
        <w:t xml:space="preserve"> not typically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found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within an </w:t>
      </w:r>
      <w:r w:rsidRPr="009921FB">
        <w:rPr>
          <w:rFonts w:cs="Times New Roman"/>
        </w:rPr>
        <w:t xml:space="preserve">academic setting.” </w:t>
      </w:r>
    </w:p>
    <w:p w14:paraId="680D1160" w14:textId="3C90D021" w:rsidR="00586D4D" w:rsidRPr="00816B6D" w:rsidRDefault="00A045EC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review</w:t>
      </w:r>
      <w:r w:rsidRPr="00816B6D">
        <w:rPr>
          <w:rFonts w:cs="Times New Roman"/>
        </w:rPr>
        <w:t xml:space="preserve"> of </w:t>
      </w:r>
      <w:r w:rsidR="00B474A5" w:rsidRPr="00816B6D">
        <w:rPr>
          <w:rFonts w:cs="Times New Roman"/>
        </w:rPr>
        <w:t xml:space="preserve">the </w:t>
      </w:r>
      <w:r w:rsidR="00B474A5" w:rsidRPr="009921FB">
        <w:rPr>
          <w:rFonts w:cs="Times New Roman"/>
        </w:rPr>
        <w:t>results</w:t>
      </w:r>
      <w:r w:rsidR="00B474A5" w:rsidRPr="00816B6D">
        <w:rPr>
          <w:rFonts w:cs="Times New Roman"/>
        </w:rPr>
        <w:t xml:space="preserve"> of this </w:t>
      </w:r>
      <w:r w:rsidR="00B474A5" w:rsidRPr="009921FB">
        <w:rPr>
          <w:rFonts w:cs="Times New Roman"/>
        </w:rPr>
        <w:t>effort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after</w:t>
      </w:r>
      <w:r w:rsidR="00B474A5" w:rsidRPr="00816B6D">
        <w:rPr>
          <w:rFonts w:cs="Times New Roman"/>
        </w:rPr>
        <w:t xml:space="preserve">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first</w:t>
      </w:r>
      <w:r w:rsidR="00B474A5" w:rsidRPr="009921FB">
        <w:rPr>
          <w:rFonts w:cs="Times New Roman"/>
        </w:rPr>
        <w:t xml:space="preserve"> year</w:t>
      </w:r>
      <w:r w:rsidR="00B474A5" w:rsidRPr="00816B6D">
        <w:rPr>
          <w:rFonts w:cs="Times New Roman"/>
        </w:rPr>
        <w:t xml:space="preserve"> of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implementation</w:t>
      </w:r>
      <w:r w:rsidRPr="00816B6D">
        <w:rPr>
          <w:rFonts w:cs="Times New Roman"/>
        </w:rPr>
        <w:t xml:space="preserve"> revealed </w:t>
      </w:r>
      <w:r w:rsidR="00FB7A1D">
        <w:rPr>
          <w:rFonts w:cs="Times New Roman"/>
        </w:rPr>
        <w:t>a lack of consensus regarding</w:t>
      </w:r>
      <w:r w:rsidR="00B474A5" w:rsidRPr="00816B6D">
        <w:rPr>
          <w:rFonts w:cs="Times New Roman"/>
        </w:rPr>
        <w:t xml:space="preserve"> participation. </w:t>
      </w:r>
      <w:r w:rsidR="00B474A5" w:rsidRPr="009921FB">
        <w:rPr>
          <w:rFonts w:cs="Times New Roman"/>
        </w:rPr>
        <w:t>Several</w:t>
      </w:r>
      <w:r w:rsidR="00B474A5" w:rsidRPr="00816B6D">
        <w:rPr>
          <w:rFonts w:cs="Times New Roman"/>
        </w:rPr>
        <w:t xml:space="preserve"> faculty</w:t>
      </w:r>
      <w:r w:rsidR="00B474A5" w:rsidRPr="009921FB">
        <w:rPr>
          <w:rFonts w:cs="Times New Roman"/>
        </w:rPr>
        <w:t xml:space="preserve"> members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were uncertain about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what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“counts” as</w:t>
      </w:r>
      <w:r w:rsidR="00B474A5" w:rsidRPr="00816B6D">
        <w:rPr>
          <w:rFonts w:cs="Times New Roman"/>
        </w:rPr>
        <w:t xml:space="preserve"> a</w:t>
      </w:r>
      <w:r w:rsidR="00B474A5" w:rsidRPr="009921FB">
        <w:rPr>
          <w:rFonts w:cs="Times New Roman"/>
        </w:rPr>
        <w:t xml:space="preserve"> high-impact</w:t>
      </w:r>
      <w:r w:rsidR="00B474A5" w:rsidRPr="00816B6D">
        <w:rPr>
          <w:rFonts w:cs="Times New Roman"/>
        </w:rPr>
        <w:t xml:space="preserve"> practice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(HIP) </w:t>
      </w:r>
      <w:r w:rsidR="00B474A5" w:rsidRPr="009921FB">
        <w:rPr>
          <w:rFonts w:cs="Times New Roman"/>
        </w:rPr>
        <w:t>and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claimed</w:t>
      </w:r>
      <w:r w:rsidR="00B474A5" w:rsidRPr="00816B6D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that </w:t>
      </w:r>
      <w:r w:rsidR="00FB7A1D">
        <w:rPr>
          <w:rFonts w:cs="Times New Roman"/>
        </w:rPr>
        <w:t xml:space="preserve">certain </w:t>
      </w:r>
      <w:r w:rsidR="00B474A5" w:rsidRPr="009921FB">
        <w:rPr>
          <w:rFonts w:cs="Times New Roman"/>
        </w:rPr>
        <w:t xml:space="preserve">practices </w:t>
      </w:r>
      <w:r w:rsidRPr="00816B6D">
        <w:rPr>
          <w:rFonts w:cs="Times New Roman"/>
        </w:rPr>
        <w:t xml:space="preserve">did not </w:t>
      </w:r>
      <w:r w:rsidR="00B474A5" w:rsidRPr="009921FB">
        <w:rPr>
          <w:rFonts w:cs="Times New Roman"/>
        </w:rPr>
        <w:t>align</w:t>
      </w:r>
      <w:r w:rsidR="00B474A5" w:rsidRPr="00816B6D">
        <w:rPr>
          <w:rFonts w:cs="Times New Roman"/>
        </w:rPr>
        <w:t xml:space="preserve"> with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the university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definition. </w:t>
      </w:r>
      <w:r w:rsidR="00B474A5" w:rsidRPr="009921FB">
        <w:rPr>
          <w:rFonts w:cs="Times New Roman"/>
        </w:rPr>
        <w:t>Others</w:t>
      </w:r>
      <w:r w:rsidR="00B474A5" w:rsidRPr="00816B6D">
        <w:rPr>
          <w:rFonts w:cs="Times New Roman"/>
        </w:rPr>
        <w:t xml:space="preserve"> did not list any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HIPs</w:t>
      </w:r>
      <w:r w:rsidRPr="00816B6D">
        <w:rPr>
          <w:rFonts w:cs="Times New Roman"/>
        </w:rPr>
        <w:t>,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even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though</w:t>
      </w:r>
      <w:r w:rsidR="00B474A5" w:rsidRPr="00816B6D">
        <w:rPr>
          <w:rFonts w:cs="Times New Roman"/>
        </w:rPr>
        <w:t xml:space="preserve"> we</w:t>
      </w:r>
      <w:r w:rsidR="00B474A5"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knew</w:t>
      </w:r>
      <w:r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they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>frequently</w:t>
      </w:r>
      <w:r w:rsidR="000C14C6">
        <w:rPr>
          <w:rFonts w:cs="Times New Roman"/>
        </w:rPr>
        <w:t xml:space="preserve"> </w:t>
      </w:r>
      <w:r w:rsidR="00B474A5" w:rsidRPr="00816B6D">
        <w:rPr>
          <w:rFonts w:cs="Times New Roman"/>
        </w:rPr>
        <w:t>provide</w:t>
      </w:r>
      <w:r w:rsidRPr="00D26839">
        <w:rPr>
          <w:rFonts w:cs="Times New Roman"/>
        </w:rPr>
        <w:t>d</w:t>
      </w:r>
      <w:r w:rsidR="00B474A5" w:rsidRPr="009921FB">
        <w:rPr>
          <w:rFonts w:cs="Times New Roman"/>
        </w:rPr>
        <w:t xml:space="preserve"> such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experiences </w:t>
      </w:r>
      <w:r w:rsidR="00B474A5" w:rsidRPr="00816B6D">
        <w:rPr>
          <w:rFonts w:cs="Times New Roman"/>
        </w:rPr>
        <w:t>for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students. </w:t>
      </w:r>
      <w:r w:rsidRPr="00816B6D">
        <w:rPr>
          <w:rFonts w:cs="Times New Roman"/>
        </w:rPr>
        <w:t>T</w:t>
      </w:r>
      <w:r w:rsidR="00B474A5" w:rsidRPr="00816B6D">
        <w:rPr>
          <w:rFonts w:cs="Times New Roman"/>
        </w:rPr>
        <w:t xml:space="preserve">his </w:t>
      </w:r>
      <w:r w:rsidR="00B474A5" w:rsidRPr="009921FB">
        <w:rPr>
          <w:rFonts w:cs="Times New Roman"/>
        </w:rPr>
        <w:t xml:space="preserve">feature </w:t>
      </w:r>
      <w:r w:rsidR="00B474A5" w:rsidRPr="00816B6D">
        <w:rPr>
          <w:rFonts w:cs="Times New Roman"/>
        </w:rPr>
        <w:t>in the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annual </w:t>
      </w:r>
      <w:r w:rsidR="00B474A5" w:rsidRPr="009921FB">
        <w:rPr>
          <w:rFonts w:cs="Times New Roman"/>
        </w:rPr>
        <w:t>report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will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 xml:space="preserve">take </w:t>
      </w:r>
      <w:r w:rsidR="00B474A5" w:rsidRPr="00816B6D">
        <w:rPr>
          <w:rFonts w:cs="Times New Roman"/>
        </w:rPr>
        <w:t>more</w:t>
      </w:r>
      <w:r w:rsidR="00B474A5" w:rsidRPr="009921FB">
        <w:rPr>
          <w:rFonts w:cs="Times New Roman"/>
        </w:rPr>
        <w:t xml:space="preserve"> </w:t>
      </w:r>
      <w:r w:rsidR="00B474A5" w:rsidRPr="00816B6D">
        <w:rPr>
          <w:rFonts w:cs="Times New Roman"/>
        </w:rPr>
        <w:t xml:space="preserve">time to </w:t>
      </w:r>
      <w:r w:rsidR="00B474A5" w:rsidRPr="009921FB">
        <w:rPr>
          <w:rFonts w:cs="Times New Roman"/>
        </w:rPr>
        <w:t>become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recognized</w:t>
      </w:r>
      <w:r w:rsidR="00B474A5" w:rsidRPr="00816B6D">
        <w:rPr>
          <w:rFonts w:cs="Times New Roman"/>
        </w:rPr>
        <w:t xml:space="preserve"> </w:t>
      </w:r>
      <w:r w:rsidR="00B474A5" w:rsidRPr="009921FB">
        <w:rPr>
          <w:rFonts w:cs="Times New Roman"/>
        </w:rPr>
        <w:t>and</w:t>
      </w:r>
      <w:r w:rsidR="00B474A5" w:rsidRPr="00816B6D">
        <w:rPr>
          <w:rFonts w:cs="Times New Roman"/>
        </w:rPr>
        <w:t xml:space="preserve"> understood.</w:t>
      </w:r>
    </w:p>
    <w:p w14:paraId="58607B2C" w14:textId="24BE3F3E" w:rsidR="00586D4D" w:rsidRPr="009921FB" w:rsidRDefault="00B474A5" w:rsidP="009921FB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 xml:space="preserve">Faculty </w:t>
      </w:r>
      <w:r w:rsidR="00A045EC" w:rsidRPr="00816B6D">
        <w:rPr>
          <w:rFonts w:ascii="Times New Roman" w:hAnsi="Times New Roman" w:cs="Times New Roman"/>
          <w:b/>
          <w:sz w:val="24"/>
          <w:szCs w:val="24"/>
        </w:rPr>
        <w:t>Training a</w:t>
      </w:r>
      <w:r w:rsidR="00A045EC" w:rsidRPr="00D26839">
        <w:rPr>
          <w:rFonts w:ascii="Times New Roman" w:hAnsi="Times New Roman" w:cs="Times New Roman"/>
          <w:b/>
          <w:sz w:val="24"/>
          <w:szCs w:val="24"/>
        </w:rPr>
        <w:t>nd Mentoring</w:t>
      </w:r>
      <w:r w:rsidR="000A65EA" w:rsidRPr="003E54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45EC" w:rsidRPr="003E54F2">
        <w:rPr>
          <w:rFonts w:ascii="Times New Roman" w:hAnsi="Times New Roman" w:cs="Times New Roman"/>
          <w:b/>
          <w:sz w:val="24"/>
          <w:szCs w:val="24"/>
        </w:rPr>
        <w:t>at the University Level</w:t>
      </w:r>
    </w:p>
    <w:p w14:paraId="38330915" w14:textId="1728B759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 xml:space="preserve">Another </w:t>
      </w:r>
      <w:r w:rsidRPr="00816B6D">
        <w:rPr>
          <w:rFonts w:cs="Times New Roman"/>
        </w:rPr>
        <w:t xml:space="preserve">recommendation </w:t>
      </w:r>
      <w:r w:rsidRPr="009921FB">
        <w:rPr>
          <w:rFonts w:cs="Times New Roman"/>
        </w:rPr>
        <w:t>from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working </w:t>
      </w:r>
      <w:r w:rsidRPr="009921FB">
        <w:rPr>
          <w:rFonts w:cs="Times New Roman"/>
        </w:rPr>
        <w:t>group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involved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creating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="00A045EC" w:rsidRPr="00816B6D">
        <w:rPr>
          <w:rFonts w:cs="Times New Roman"/>
        </w:rPr>
        <w:t>community of</w:t>
      </w:r>
      <w:r w:rsidR="00A045EC" w:rsidRPr="00D26839">
        <w:rPr>
          <w:rFonts w:cs="Times New Roman"/>
        </w:rPr>
        <w:t xml:space="preserve"> practice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(CoP) </w:t>
      </w:r>
      <w:r w:rsidRPr="009921FB">
        <w:rPr>
          <w:rFonts w:cs="Times New Roman"/>
        </w:rPr>
        <w:t>focused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on</w:t>
      </w:r>
      <w:r w:rsidRPr="00816B6D">
        <w:rPr>
          <w:rFonts w:cs="Times New Roman"/>
        </w:rPr>
        <w:t xml:space="preserve"> </w:t>
      </w:r>
      <w:r w:rsidR="00A045EC" w:rsidRPr="00816B6D">
        <w:rPr>
          <w:rFonts w:cs="Times New Roman"/>
        </w:rPr>
        <w:t>community-</w:t>
      </w:r>
      <w:r w:rsidR="00A045EC" w:rsidRPr="003E54F2">
        <w:rPr>
          <w:rFonts w:cs="Times New Roman"/>
        </w:rPr>
        <w:t xml:space="preserve">engaged learning </w:t>
      </w:r>
      <w:r w:rsidRPr="00816B6D">
        <w:rPr>
          <w:rFonts w:cs="Times New Roman"/>
        </w:rPr>
        <w:t xml:space="preserve">that would be </w:t>
      </w:r>
      <w:r w:rsidRPr="009921FB">
        <w:rPr>
          <w:rFonts w:cs="Times New Roman"/>
        </w:rPr>
        <w:t xml:space="preserve">specific </w:t>
      </w:r>
      <w:r w:rsidRPr="00816B6D">
        <w:rPr>
          <w:rFonts w:cs="Times New Roman"/>
        </w:rPr>
        <w:t>to the</w:t>
      </w:r>
      <w:r w:rsidRPr="009921FB">
        <w:rPr>
          <w:rFonts w:cs="Times New Roman"/>
        </w:rPr>
        <w:t xml:space="preserve"> college. Last year</w:t>
      </w:r>
      <w:r w:rsidR="00A045EC" w:rsidRPr="00816B6D">
        <w:rPr>
          <w:rFonts w:cs="Times New Roman"/>
        </w:rPr>
        <w:t xml:space="preserve">, </w:t>
      </w:r>
      <w:r w:rsidRPr="009921FB">
        <w:rPr>
          <w:rFonts w:cs="Times New Roman"/>
        </w:rPr>
        <w:t>at</w:t>
      </w:r>
      <w:r w:rsidR="00A045EC" w:rsidRPr="00816B6D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level</w:t>
      </w:r>
      <w:r w:rsidR="00A045EC" w:rsidRPr="00816B6D">
        <w:rPr>
          <w:rFonts w:cs="Times New Roman"/>
        </w:rPr>
        <w:t xml:space="preserve">, </w:t>
      </w:r>
      <w:r w:rsidRPr="009921FB">
        <w:rPr>
          <w:rFonts w:cs="Times New Roman"/>
        </w:rPr>
        <w:t>CCEL and</w:t>
      </w:r>
      <w:r w:rsidRPr="00816B6D">
        <w:rPr>
          <w:rFonts w:cs="Times New Roman"/>
        </w:rPr>
        <w:t xml:space="preserve"> the Teaching</w:t>
      </w:r>
      <w:r w:rsidRPr="009921FB">
        <w:rPr>
          <w:rFonts w:cs="Times New Roman"/>
        </w:rPr>
        <w:t xml:space="preserve"> </w:t>
      </w:r>
      <w:r w:rsidR="00A045EC" w:rsidRPr="00816B6D">
        <w:rPr>
          <w:rFonts w:cs="Times New Roman"/>
        </w:rPr>
        <w:t xml:space="preserve">and </w:t>
      </w:r>
      <w:r w:rsidRPr="009921FB">
        <w:rPr>
          <w:rFonts w:cs="Times New Roman"/>
        </w:rPr>
        <w:t>Learning Forum created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series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CoPs, two of </w:t>
      </w:r>
      <w:r w:rsidRPr="009921FB">
        <w:rPr>
          <w:rFonts w:cs="Times New Roman"/>
        </w:rPr>
        <w:t>which</w:t>
      </w:r>
      <w:r w:rsidRPr="00816B6D">
        <w:rPr>
          <w:rFonts w:cs="Times New Roman"/>
        </w:rPr>
        <w:t xml:space="preserve"> focused on </w:t>
      </w:r>
      <w:r w:rsidRPr="009921FB">
        <w:rPr>
          <w:rFonts w:cs="Times New Roman"/>
        </w:rPr>
        <w:t>CEL</w:t>
      </w:r>
      <w:r w:rsidR="00A61C0F" w:rsidRPr="00816B6D">
        <w:rPr>
          <w:rFonts w:cs="Times New Roman"/>
        </w:rPr>
        <w:t xml:space="preserve"> (</w:t>
      </w:r>
      <w:r w:rsidRPr="009921FB">
        <w:rPr>
          <w:rFonts w:cs="Times New Roman"/>
        </w:rPr>
        <w:t>designated</w:t>
      </w:r>
      <w:r w:rsidRPr="00816B6D">
        <w:rPr>
          <w:rFonts w:cs="Times New Roman"/>
        </w:rPr>
        <w:t xml:space="preserve"> 1.0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2.0</w:t>
      </w:r>
      <w:r w:rsidR="00A61C0F" w:rsidRPr="00816B6D">
        <w:rPr>
          <w:rFonts w:cs="Times New Roman"/>
        </w:rPr>
        <w:t>)</w:t>
      </w:r>
      <w:r w:rsidRPr="00816B6D">
        <w:rPr>
          <w:rFonts w:cs="Times New Roman"/>
        </w:rPr>
        <w:t>.</w:t>
      </w:r>
      <w:r w:rsidRPr="009921FB">
        <w:rPr>
          <w:rFonts w:cs="Times New Roman"/>
        </w:rPr>
        <w:t xml:space="preserve"> In</w:t>
      </w:r>
      <w:r w:rsidRPr="00816B6D">
        <w:rPr>
          <w:rFonts w:cs="Times New Roman"/>
        </w:rPr>
        <w:t xml:space="preserve"> its first</w:t>
      </w:r>
      <w:r w:rsidRPr="009921FB">
        <w:rPr>
          <w:rFonts w:cs="Times New Roman"/>
        </w:rPr>
        <w:t xml:space="preserve"> year,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CoPs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attracted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fair number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participants, </w:t>
      </w:r>
      <w:r w:rsidRPr="009921FB">
        <w:rPr>
          <w:rFonts w:cs="Times New Roman"/>
        </w:rPr>
        <w:t>though</w:t>
      </w:r>
      <w:r w:rsidRPr="00816B6D">
        <w:rPr>
          <w:rFonts w:cs="Times New Roman"/>
        </w:rPr>
        <w:t xml:space="preserve"> not</w:t>
      </w:r>
      <w:r w:rsidRPr="009921FB">
        <w:rPr>
          <w:rFonts w:cs="Times New Roman"/>
        </w:rPr>
        <w:t xml:space="preserve"> enough</w:t>
      </w:r>
      <w:r w:rsidRPr="00816B6D">
        <w:rPr>
          <w:rFonts w:cs="Times New Roman"/>
        </w:rPr>
        <w:t xml:space="preserve"> to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run </w:t>
      </w:r>
      <w:r w:rsidRPr="009921FB">
        <w:rPr>
          <w:rFonts w:cs="Times New Roman"/>
        </w:rPr>
        <w:t>two</w:t>
      </w:r>
      <w:r w:rsidRPr="00816B6D">
        <w:rPr>
          <w:rFonts w:cs="Times New Roman"/>
        </w:rPr>
        <w:t xml:space="preserve"> separate </w:t>
      </w:r>
      <w:r w:rsidRPr="009921FB">
        <w:rPr>
          <w:rFonts w:cs="Times New Roman"/>
        </w:rPr>
        <w:t xml:space="preserve">groups.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combined cohort</w:t>
      </w:r>
      <w:r w:rsidRPr="00816B6D">
        <w:rPr>
          <w:rFonts w:cs="Times New Roman"/>
        </w:rPr>
        <w:t xml:space="preserve"> included </w:t>
      </w:r>
      <w:r w:rsidR="00A61C0F" w:rsidRPr="00816B6D">
        <w:rPr>
          <w:rFonts w:cs="Times New Roman"/>
        </w:rPr>
        <w:t xml:space="preserve">12 </w:t>
      </w:r>
      <w:r w:rsidRPr="00D26839">
        <w:rPr>
          <w:rFonts w:cs="Times New Roman"/>
        </w:rPr>
        <w:t>faculty</w:t>
      </w:r>
      <w:r w:rsidRPr="009921FB">
        <w:rPr>
          <w:rFonts w:cs="Times New Roman"/>
        </w:rPr>
        <w:t xml:space="preserve"> from </w:t>
      </w:r>
      <w:r w:rsidR="00A61C0F" w:rsidRPr="00816B6D">
        <w:rPr>
          <w:rFonts w:cs="Times New Roman"/>
        </w:rPr>
        <w:t>accounting and taxation,</w:t>
      </w:r>
      <w:r w:rsidR="00A61C0F" w:rsidRPr="00D26839">
        <w:rPr>
          <w:rFonts w:cs="Times New Roman"/>
        </w:rPr>
        <w:t xml:space="preserve"> communication, foreign languages, </w:t>
      </w:r>
      <w:r w:rsidR="00A61C0F" w:rsidRPr="003E54F2">
        <w:rPr>
          <w:rFonts w:cs="Times New Roman"/>
        </w:rPr>
        <w:t>health promotion and human performance, interior design, nursing, social work, and teacher education</w:t>
      </w:r>
      <w:r w:rsidRPr="009921FB">
        <w:rPr>
          <w:rFonts w:cs="Times New Roman"/>
        </w:rPr>
        <w:t>.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CoP</w:t>
      </w:r>
      <w:r w:rsidRPr="009921FB">
        <w:rPr>
          <w:rFonts w:cs="Times New Roman"/>
        </w:rPr>
        <w:t xml:space="preserve"> aimed</w:t>
      </w:r>
      <w:r w:rsidRPr="00816B6D">
        <w:rPr>
          <w:rFonts w:cs="Times New Roman"/>
        </w:rPr>
        <w:t xml:space="preserve"> to provide</w:t>
      </w:r>
      <w:r w:rsidRPr="009921FB">
        <w:rPr>
          <w:rFonts w:cs="Times New Roman"/>
        </w:rPr>
        <w:t xml:space="preserve"> interested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with a </w:t>
      </w:r>
      <w:r w:rsidRPr="009921FB">
        <w:rPr>
          <w:rFonts w:cs="Times New Roman"/>
        </w:rPr>
        <w:t xml:space="preserve">space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explore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lastRenderedPageBreak/>
        <w:t>community</w:t>
      </w:r>
      <w:r w:rsidRPr="009921FB">
        <w:rPr>
          <w:rFonts w:cs="Times New Roman"/>
        </w:rPr>
        <w:t xml:space="preserve"> engagement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pedagogies, </w:t>
      </w:r>
      <w:r w:rsidRPr="00816B6D">
        <w:rPr>
          <w:rFonts w:cs="Times New Roman"/>
        </w:rPr>
        <w:t xml:space="preserve">student </w:t>
      </w:r>
      <w:r w:rsidRPr="009921FB">
        <w:rPr>
          <w:rFonts w:cs="Times New Roman"/>
        </w:rPr>
        <w:t>reflection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design, reciprocal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partnership</w:t>
      </w:r>
      <w:r w:rsidRPr="00816B6D">
        <w:rPr>
          <w:rFonts w:cs="Times New Roman"/>
        </w:rPr>
        <w:t xml:space="preserve"> building, community</w:t>
      </w:r>
      <w:r w:rsidRPr="009921FB">
        <w:rPr>
          <w:rFonts w:cs="Times New Roman"/>
        </w:rPr>
        <w:t xml:space="preserve"> research</w:t>
      </w:r>
      <w:r w:rsidRPr="00816B6D">
        <w:rPr>
          <w:rFonts w:cs="Times New Roman"/>
        </w:rPr>
        <w:t xml:space="preserve"> models, </w:t>
      </w:r>
      <w:r w:rsidRPr="009921FB">
        <w:rPr>
          <w:rFonts w:cs="Times New Roman"/>
        </w:rPr>
        <w:t xml:space="preserve">and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project</w:t>
      </w:r>
      <w:r w:rsidRPr="00816B6D">
        <w:rPr>
          <w:rFonts w:cs="Times New Roman"/>
        </w:rPr>
        <w:t xml:space="preserve"> design, </w:t>
      </w:r>
      <w:r w:rsidRPr="009921FB">
        <w:rPr>
          <w:rFonts w:cs="Times New Roman"/>
        </w:rPr>
        <w:t xml:space="preserve">among </w:t>
      </w:r>
      <w:r w:rsidRPr="00816B6D">
        <w:rPr>
          <w:rFonts w:cs="Times New Roman"/>
        </w:rPr>
        <w:t xml:space="preserve">other topics. This CoP </w:t>
      </w:r>
      <w:r w:rsidRPr="009921FB">
        <w:rPr>
          <w:rFonts w:cs="Times New Roman"/>
        </w:rPr>
        <w:t>also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gave </w:t>
      </w:r>
      <w:r w:rsidRPr="00816B6D">
        <w:rPr>
          <w:rFonts w:cs="Times New Roman"/>
        </w:rPr>
        <w:t>members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opportunity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network </w:t>
      </w:r>
      <w:r w:rsidRPr="00816B6D">
        <w:rPr>
          <w:rFonts w:cs="Times New Roman"/>
        </w:rPr>
        <w:t>with community</w:t>
      </w:r>
      <w:r w:rsidRPr="009921FB">
        <w:rPr>
          <w:rFonts w:cs="Times New Roman"/>
        </w:rPr>
        <w:t xml:space="preserve"> partners</w:t>
      </w:r>
      <w:r w:rsidRPr="00816B6D">
        <w:rPr>
          <w:rFonts w:cs="Times New Roman"/>
        </w:rPr>
        <w:t xml:space="preserve"> in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form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field trips to </w:t>
      </w:r>
      <w:r w:rsidRPr="009921FB">
        <w:rPr>
          <w:rFonts w:cs="Times New Roman"/>
        </w:rPr>
        <w:t>different</w:t>
      </w:r>
      <w:r w:rsidRPr="00816B6D">
        <w:rPr>
          <w:rFonts w:cs="Times New Roman"/>
        </w:rPr>
        <w:t xml:space="preserve"> sites.</w:t>
      </w:r>
    </w:p>
    <w:p w14:paraId="54574313" w14:textId="12A76199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CoP </w:t>
      </w:r>
      <w:r w:rsidRPr="009921FB">
        <w:rPr>
          <w:rFonts w:cs="Times New Roman"/>
        </w:rPr>
        <w:t>was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assessed 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end</w:t>
      </w:r>
      <w:r w:rsidRPr="00816B6D">
        <w:rPr>
          <w:rFonts w:cs="Times New Roman"/>
        </w:rPr>
        <w:t xml:space="preserve"> of the </w:t>
      </w:r>
      <w:r w:rsidRPr="009921FB">
        <w:rPr>
          <w:rFonts w:cs="Times New Roman"/>
        </w:rPr>
        <w:t>experience.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Overall,</w:t>
      </w:r>
      <w:r w:rsidRPr="00816B6D">
        <w:rPr>
          <w:rFonts w:cs="Times New Roman"/>
        </w:rPr>
        <w:t xml:space="preserve"> participants </w:t>
      </w:r>
      <w:r w:rsidR="005B2438" w:rsidRPr="00816B6D">
        <w:rPr>
          <w:rFonts w:cs="Times New Roman"/>
        </w:rPr>
        <w:t xml:space="preserve">thought </w:t>
      </w:r>
      <w:r w:rsidR="005B2438" w:rsidRPr="00D26839">
        <w:rPr>
          <w:rFonts w:cs="Times New Roman"/>
        </w:rPr>
        <w:t xml:space="preserve">that it was </w:t>
      </w:r>
      <w:r w:rsidRPr="003E54F2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positive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instructive experience.</w:t>
      </w:r>
      <w:r w:rsidRPr="00816B6D">
        <w:rPr>
          <w:rFonts w:cs="Times New Roman"/>
        </w:rPr>
        <w:t xml:space="preserve"> </w:t>
      </w:r>
      <w:r w:rsidR="005B2438" w:rsidRPr="00816B6D">
        <w:rPr>
          <w:rFonts w:cs="Times New Roman"/>
        </w:rPr>
        <w:t xml:space="preserve">However, they also </w:t>
      </w:r>
      <w:r w:rsidR="005B2438" w:rsidRPr="00D26839">
        <w:rPr>
          <w:rFonts w:cs="Times New Roman"/>
        </w:rPr>
        <w:t>noted</w:t>
      </w:r>
      <w:r w:rsidR="005B2438" w:rsidRPr="003E54F2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few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limitations</w:t>
      </w:r>
      <w:r w:rsidRPr="00816B6D">
        <w:rPr>
          <w:rFonts w:cs="Times New Roman"/>
        </w:rPr>
        <w:t xml:space="preserve"> or </w:t>
      </w:r>
      <w:r w:rsidRPr="009921FB">
        <w:rPr>
          <w:rFonts w:cs="Times New Roman"/>
        </w:rPr>
        <w:t>challenges</w:t>
      </w:r>
      <w:r w:rsidRPr="00816B6D">
        <w:rPr>
          <w:rFonts w:cs="Times New Roman"/>
        </w:rPr>
        <w:t>.</w:t>
      </w:r>
      <w:r w:rsidR="005B2438" w:rsidRPr="00D26839">
        <w:rPr>
          <w:rFonts w:cs="Times New Roman"/>
        </w:rPr>
        <w:t xml:space="preserve"> </w:t>
      </w:r>
      <w:r w:rsidRPr="003E54F2">
        <w:rPr>
          <w:rFonts w:cs="Times New Roman"/>
        </w:rPr>
        <w:t>The</w:t>
      </w:r>
      <w:r w:rsidRPr="009921FB">
        <w:rPr>
          <w:rFonts w:cs="Times New Roman"/>
        </w:rPr>
        <w:t xml:space="preserve"> first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challenge </w:t>
      </w:r>
      <w:r w:rsidR="005B2438" w:rsidRPr="00816B6D">
        <w:rPr>
          <w:rFonts w:cs="Times New Roman"/>
        </w:rPr>
        <w:t>related to</w:t>
      </w:r>
      <w:r w:rsidRPr="00D26839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identifying </w:t>
      </w:r>
      <w:r w:rsidRPr="00816B6D">
        <w:rPr>
          <w:rFonts w:cs="Times New Roman"/>
        </w:rPr>
        <w:t xml:space="preserve">and </w:t>
      </w:r>
      <w:r w:rsidRPr="009921FB">
        <w:rPr>
          <w:rFonts w:cs="Times New Roman"/>
        </w:rPr>
        <w:t>structuring varied</w:t>
      </w:r>
      <w:r w:rsidRPr="00816B6D">
        <w:rPr>
          <w:rFonts w:cs="Times New Roman"/>
        </w:rPr>
        <w:t xml:space="preserve"> CEL</w:t>
      </w:r>
      <w:r w:rsidRPr="009921FB">
        <w:rPr>
          <w:rFonts w:cs="Times New Roman"/>
        </w:rPr>
        <w:t xml:space="preserve"> “proficiencies.”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participants in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CoP </w:t>
      </w:r>
      <w:r w:rsidRPr="009921FB">
        <w:rPr>
          <w:rFonts w:cs="Times New Roman"/>
        </w:rPr>
        <w:t>had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different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expectations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needs</w:t>
      </w:r>
      <w:r w:rsidRPr="00816B6D">
        <w:rPr>
          <w:rFonts w:cs="Times New Roman"/>
        </w:rPr>
        <w:t xml:space="preserve"> based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on their</w:t>
      </w:r>
      <w:r w:rsidRPr="009921FB">
        <w:rPr>
          <w:rFonts w:cs="Times New Roman"/>
        </w:rPr>
        <w:t xml:space="preserve"> different stages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of</w:t>
      </w:r>
      <w:r w:rsidRPr="00816B6D">
        <w:rPr>
          <w:rFonts w:cs="Times New Roman"/>
        </w:rPr>
        <w:t xml:space="preserve"> training</w:t>
      </w:r>
      <w:r w:rsidRPr="009921FB">
        <w:rPr>
          <w:rFonts w:cs="Times New Roman"/>
        </w:rPr>
        <w:t xml:space="preserve"> and experience.</w:t>
      </w:r>
      <w:r w:rsidRPr="00816B6D">
        <w:rPr>
          <w:rFonts w:cs="Times New Roman"/>
        </w:rPr>
        <w:t xml:space="preserve"> Some </w:t>
      </w:r>
      <w:r w:rsidRPr="009921FB">
        <w:rPr>
          <w:rFonts w:cs="Times New Roman"/>
        </w:rPr>
        <w:t>had</w:t>
      </w:r>
      <w:r w:rsidRPr="00816B6D">
        <w:rPr>
          <w:rFonts w:cs="Times New Roman"/>
        </w:rPr>
        <w:t xml:space="preserve"> never </w:t>
      </w:r>
      <w:r w:rsidRPr="009921FB">
        <w:rPr>
          <w:rFonts w:cs="Times New Roman"/>
        </w:rPr>
        <w:t xml:space="preserve">taught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course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and </w:t>
      </w:r>
      <w:r w:rsidRPr="009921FB">
        <w:rPr>
          <w:rFonts w:cs="Times New Roman"/>
        </w:rPr>
        <w:t xml:space="preserve">needed guidance </w:t>
      </w:r>
      <w:r w:rsidRPr="00816B6D">
        <w:rPr>
          <w:rFonts w:cs="Times New Roman"/>
        </w:rPr>
        <w:t>on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pedagogy</w:t>
      </w:r>
      <w:r w:rsidRPr="009921FB">
        <w:rPr>
          <w:rFonts w:cs="Times New Roman"/>
        </w:rPr>
        <w:t xml:space="preserve"> implementation</w:t>
      </w:r>
      <w:r w:rsidRPr="00816B6D">
        <w:rPr>
          <w:rFonts w:cs="Times New Roman"/>
        </w:rPr>
        <w:t xml:space="preserve"> and </w:t>
      </w:r>
      <w:r w:rsidRPr="009921FB">
        <w:rPr>
          <w:rFonts w:cs="Times New Roman"/>
        </w:rPr>
        <w:t xml:space="preserve">course </w:t>
      </w:r>
      <w:r w:rsidRPr="00816B6D">
        <w:rPr>
          <w:rFonts w:cs="Times New Roman"/>
        </w:rPr>
        <w:t xml:space="preserve">design; </w:t>
      </w:r>
      <w:r w:rsidRPr="009921FB">
        <w:rPr>
          <w:rFonts w:cs="Times New Roman"/>
        </w:rPr>
        <w:t>others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had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been</w:t>
      </w:r>
      <w:r w:rsidRPr="00816B6D">
        <w:rPr>
          <w:rFonts w:cs="Times New Roman"/>
        </w:rPr>
        <w:t xml:space="preserve"> doing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="005B2438" w:rsidRPr="00D26839">
        <w:rPr>
          <w:rFonts w:cs="Times New Roman"/>
        </w:rPr>
        <w:t>-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work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years</w:t>
      </w:r>
      <w:r w:rsidRPr="00816B6D">
        <w:rPr>
          <w:rFonts w:cs="Times New Roman"/>
        </w:rPr>
        <w:t xml:space="preserve"> in their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classrooms and </w:t>
      </w:r>
      <w:r w:rsidRPr="009921FB">
        <w:rPr>
          <w:rFonts w:cs="Times New Roman"/>
        </w:rPr>
        <w:t xml:space="preserve">were </w:t>
      </w:r>
      <w:r w:rsidRPr="00816B6D">
        <w:rPr>
          <w:rFonts w:cs="Times New Roman"/>
        </w:rPr>
        <w:t>more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need of </w:t>
      </w:r>
      <w:r w:rsidRPr="009921FB">
        <w:rPr>
          <w:rFonts w:cs="Times New Roman"/>
        </w:rPr>
        <w:t xml:space="preserve">innovative </w:t>
      </w:r>
      <w:r w:rsidRPr="00816B6D">
        <w:rPr>
          <w:rFonts w:cs="Times New Roman"/>
        </w:rPr>
        <w:t xml:space="preserve">applications </w:t>
      </w:r>
      <w:r w:rsidRPr="009921FB">
        <w:rPr>
          <w:rFonts w:cs="Times New Roman"/>
        </w:rPr>
        <w:t>and/or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new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ways</w:t>
      </w:r>
      <w:r w:rsidR="00934397" w:rsidRPr="00816B6D">
        <w:rPr>
          <w:rFonts w:cs="Times New Roman"/>
        </w:rPr>
        <w:t xml:space="preserve"> </w:t>
      </w:r>
      <w:r w:rsidR="005B2438" w:rsidRPr="00D26839">
        <w:rPr>
          <w:rFonts w:cs="Times New Roman"/>
        </w:rPr>
        <w:t xml:space="preserve">to </w:t>
      </w:r>
      <w:r w:rsidRPr="009921FB">
        <w:rPr>
          <w:rFonts w:cs="Times New Roman"/>
        </w:rPr>
        <w:t>motivat</w:t>
      </w:r>
      <w:r w:rsidR="005B2438" w:rsidRPr="00816B6D">
        <w:rPr>
          <w:rFonts w:cs="Times New Roman"/>
        </w:rPr>
        <w:t xml:space="preserve">e </w:t>
      </w:r>
      <w:r w:rsidRPr="00816B6D">
        <w:rPr>
          <w:rFonts w:cs="Times New Roman"/>
        </w:rPr>
        <w:t>students.</w:t>
      </w:r>
      <w:r w:rsidRPr="009921FB">
        <w:rPr>
          <w:rFonts w:cs="Times New Roman"/>
        </w:rPr>
        <w:t xml:space="preserve"> Identifying and</w:t>
      </w:r>
      <w:r w:rsidRPr="00816B6D">
        <w:rPr>
          <w:rFonts w:cs="Times New Roman"/>
        </w:rPr>
        <w:t xml:space="preserve"> meeting</w:t>
      </w:r>
      <w:r w:rsidRPr="009921FB">
        <w:rPr>
          <w:rFonts w:cs="Times New Roman"/>
        </w:rPr>
        <w:t xml:space="preserve"> different</w:t>
      </w:r>
      <w:r w:rsidRPr="00816B6D">
        <w:rPr>
          <w:rFonts w:cs="Times New Roman"/>
        </w:rPr>
        <w:t xml:space="preserve"> levels of </w:t>
      </w:r>
      <w:r w:rsidRPr="00D26839">
        <w:rPr>
          <w:rFonts w:cs="Times New Roman"/>
        </w:rPr>
        <w:t>proficiency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would optimally</w:t>
      </w:r>
      <w:r w:rsidRPr="009921FB">
        <w:rPr>
          <w:rFonts w:cs="Times New Roman"/>
        </w:rPr>
        <w:t xml:space="preserve"> require </w:t>
      </w:r>
      <w:r w:rsidRPr="00816B6D">
        <w:rPr>
          <w:rFonts w:cs="Times New Roman"/>
        </w:rPr>
        <w:t>more</w:t>
      </w:r>
      <w:r w:rsidRPr="009921FB">
        <w:rPr>
          <w:rFonts w:cs="Times New Roman"/>
        </w:rPr>
        <w:t xml:space="preserve"> resources</w:t>
      </w:r>
      <w:r w:rsidRPr="00816B6D">
        <w:rPr>
          <w:rFonts w:cs="Times New Roman"/>
        </w:rPr>
        <w:t xml:space="preserve"> in</w:t>
      </w:r>
      <w:r w:rsidRPr="009921FB">
        <w:rPr>
          <w:rFonts w:cs="Times New Roman"/>
        </w:rPr>
        <w:t xml:space="preserve"> </w:t>
      </w:r>
      <w:r w:rsidR="00BE2023">
        <w:rPr>
          <w:rFonts w:cs="Times New Roman"/>
        </w:rPr>
        <w:t xml:space="preserve">the form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group facilitators.</w:t>
      </w:r>
    </w:p>
    <w:p w14:paraId="563CB580" w14:textId="3220DEBD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 xml:space="preserve">This point </w:t>
      </w:r>
      <w:r w:rsidRPr="009921FB">
        <w:rPr>
          <w:rFonts w:cs="Times New Roman"/>
        </w:rPr>
        <w:t>leads</w:t>
      </w:r>
      <w:r w:rsidRPr="00816B6D">
        <w:rPr>
          <w:rFonts w:cs="Times New Roman"/>
        </w:rPr>
        <w:t xml:space="preserve"> to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second </w:t>
      </w:r>
      <w:r w:rsidRPr="009921FB">
        <w:rPr>
          <w:rFonts w:cs="Times New Roman"/>
        </w:rPr>
        <w:t>challenge:</w:t>
      </w:r>
      <w:r w:rsidRPr="00816B6D">
        <w:rPr>
          <w:rFonts w:cs="Times New Roman"/>
        </w:rPr>
        <w:t xml:space="preserve"> mentorship. </w:t>
      </w:r>
      <w:r w:rsidRPr="009921FB">
        <w:rPr>
          <w:rFonts w:cs="Times New Roman"/>
        </w:rPr>
        <w:t xml:space="preserve">Pairing </w:t>
      </w:r>
      <w:r w:rsidRPr="00816B6D">
        <w:rPr>
          <w:rFonts w:cs="Times New Roman"/>
        </w:rPr>
        <w:t>junior 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with more</w:t>
      </w:r>
      <w:r w:rsidR="005B2438" w:rsidRPr="003E54F2">
        <w:rPr>
          <w:rFonts w:cs="Times New Roman"/>
        </w:rPr>
        <w:t xml:space="preserve"> </w:t>
      </w:r>
      <w:r w:rsidRPr="009921FB">
        <w:rPr>
          <w:rFonts w:cs="Times New Roman"/>
        </w:rPr>
        <w:t>CEL-experienced faculty,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whether </w:t>
      </w:r>
      <w:r w:rsidRPr="00816B6D">
        <w:rPr>
          <w:rFonts w:cs="Times New Roman"/>
        </w:rPr>
        <w:t>within the same</w:t>
      </w:r>
      <w:r w:rsidRPr="009921FB">
        <w:rPr>
          <w:rFonts w:cs="Times New Roman"/>
        </w:rPr>
        <w:t xml:space="preserve"> department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college,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noted </w:t>
      </w:r>
      <w:r w:rsidRPr="009921FB">
        <w:rPr>
          <w:rFonts w:cs="Times New Roman"/>
        </w:rPr>
        <w:t>best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practice </w:t>
      </w:r>
      <w:r w:rsidRPr="00816B6D">
        <w:rPr>
          <w:rFonts w:cs="Times New Roman"/>
        </w:rPr>
        <w:t>in the</w:t>
      </w:r>
      <w:r w:rsidRPr="009921FB">
        <w:rPr>
          <w:rFonts w:cs="Times New Roman"/>
        </w:rPr>
        <w:t xml:space="preserve"> literature,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this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would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be</w:t>
      </w:r>
      <w:r w:rsidRPr="009921FB">
        <w:rPr>
          <w:rFonts w:cs="Times New Roman"/>
        </w:rPr>
        <w:t xml:space="preserve"> 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ideal</w:t>
      </w:r>
      <w:r w:rsidRPr="00816B6D">
        <w:rPr>
          <w:rFonts w:cs="Times New Roman"/>
        </w:rPr>
        <w:t xml:space="preserve"> project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="005B2438" w:rsidRPr="00816B6D">
        <w:rPr>
          <w:rFonts w:cs="Times New Roman"/>
        </w:rPr>
        <w:t>the Lindquist</w:t>
      </w:r>
      <w:r w:rsidR="005B2438" w:rsidRPr="00D26839">
        <w:rPr>
          <w:rFonts w:cs="Times New Roman"/>
        </w:rPr>
        <w:t xml:space="preserve"> College</w:t>
      </w:r>
      <w:r w:rsidRPr="009921FB">
        <w:rPr>
          <w:rFonts w:cs="Times New Roman"/>
        </w:rPr>
        <w:t>.</w:t>
      </w:r>
      <w:r w:rsidRPr="00816B6D">
        <w:rPr>
          <w:rFonts w:cs="Times New Roman"/>
        </w:rPr>
        <w:t xml:space="preserve"> One</w:t>
      </w:r>
      <w:r w:rsidRPr="009921FB">
        <w:rPr>
          <w:rFonts w:cs="Times New Roman"/>
        </w:rPr>
        <w:t xml:space="preserve"> of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challenges</w:t>
      </w:r>
      <w:r w:rsidRPr="00816B6D">
        <w:rPr>
          <w:rFonts w:cs="Times New Roman"/>
        </w:rPr>
        <w:t xml:space="preserve"> in training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 CEL</w:t>
      </w:r>
      <w:r w:rsidRPr="009921FB">
        <w:rPr>
          <w:rFonts w:cs="Times New Roman"/>
        </w:rPr>
        <w:t xml:space="preserve"> pedagogies</w:t>
      </w:r>
      <w:r w:rsidR="000A65EA" w:rsidRPr="00816B6D">
        <w:rPr>
          <w:rFonts w:cs="Times New Roman"/>
        </w:rPr>
        <w:t>, of</w:t>
      </w:r>
      <w:r w:rsidR="000A65EA" w:rsidRPr="00D26839">
        <w:rPr>
          <w:rFonts w:cs="Times New Roman"/>
        </w:rPr>
        <w:t xml:space="preserve"> course, </w:t>
      </w:r>
      <w:r w:rsidRPr="003E54F2">
        <w:rPr>
          <w:rFonts w:cs="Times New Roman"/>
        </w:rPr>
        <w:t xml:space="preserve">is the </w:t>
      </w:r>
      <w:r w:rsidRPr="009921FB">
        <w:rPr>
          <w:rFonts w:cs="Times New Roman"/>
        </w:rPr>
        <w:t>lack</w:t>
      </w:r>
      <w:r w:rsidRPr="00816B6D">
        <w:rPr>
          <w:rFonts w:cs="Times New Roman"/>
        </w:rPr>
        <w:t xml:space="preserve"> of </w:t>
      </w:r>
      <w:r w:rsidRPr="009921FB">
        <w:rPr>
          <w:rFonts w:cs="Times New Roman"/>
        </w:rPr>
        <w:t>incentive</w:t>
      </w:r>
      <w:r w:rsidR="000A65EA" w:rsidRPr="00816B6D">
        <w:rPr>
          <w:rFonts w:cs="Times New Roman"/>
        </w:rPr>
        <w:t>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and/or </w:t>
      </w:r>
      <w:r w:rsidRPr="009921FB">
        <w:rPr>
          <w:rFonts w:cs="Times New Roman"/>
        </w:rPr>
        <w:t xml:space="preserve">compensation, whether </w:t>
      </w:r>
      <w:r w:rsidRPr="00816B6D">
        <w:rPr>
          <w:rFonts w:cs="Times New Roman"/>
        </w:rPr>
        <w:t xml:space="preserve">for </w:t>
      </w:r>
      <w:r w:rsidRPr="009921FB">
        <w:rPr>
          <w:rFonts w:cs="Times New Roman"/>
        </w:rPr>
        <w:t>new</w:t>
      </w:r>
      <w:r w:rsidRPr="00816B6D">
        <w:rPr>
          <w:rFonts w:cs="Times New Roman"/>
        </w:rPr>
        <w:t xml:space="preserve"> or </w:t>
      </w:r>
      <w:r w:rsidRPr="009921FB">
        <w:rPr>
          <w:rFonts w:cs="Times New Roman"/>
        </w:rPr>
        <w:t>experienced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faculty.</w:t>
      </w:r>
      <w:r w:rsidRPr="00816B6D">
        <w:rPr>
          <w:rFonts w:cs="Times New Roman"/>
        </w:rPr>
        <w:t xml:space="preserve"> Faculty</w:t>
      </w:r>
      <w:r w:rsidRPr="009921FB">
        <w:rPr>
          <w:rFonts w:cs="Times New Roman"/>
        </w:rPr>
        <w:t xml:space="preserve"> mentors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well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participants </w:t>
      </w:r>
      <w:r w:rsidRPr="009921FB">
        <w:rPr>
          <w:rFonts w:cs="Times New Roman"/>
        </w:rPr>
        <w:t>interested</w:t>
      </w:r>
      <w:r w:rsidRPr="00816B6D">
        <w:rPr>
          <w:rFonts w:cs="Times New Roman"/>
        </w:rPr>
        <w:t xml:space="preserve"> in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pedagogies</w:t>
      </w:r>
      <w:r w:rsidRPr="00816B6D">
        <w:rPr>
          <w:rFonts w:cs="Times New Roman"/>
        </w:rPr>
        <w:t xml:space="preserve"> confront an obvious time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investment in </w:t>
      </w:r>
      <w:r w:rsidRPr="009921FB">
        <w:rPr>
          <w:rFonts w:cs="Times New Roman"/>
        </w:rPr>
        <w:t xml:space="preserve">rethinking </w:t>
      </w:r>
      <w:r w:rsidRPr="00816B6D">
        <w:rPr>
          <w:rFonts w:cs="Times New Roman"/>
        </w:rPr>
        <w:t>their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instructional</w:t>
      </w:r>
      <w:r w:rsidRPr="009921FB">
        <w:rPr>
          <w:rFonts w:cs="Times New Roman"/>
        </w:rPr>
        <w:t xml:space="preserve"> approaches,</w:t>
      </w:r>
      <w:r w:rsidRPr="00816B6D">
        <w:rPr>
          <w:rFonts w:cs="Times New Roman"/>
        </w:rPr>
        <w:t xml:space="preserve"> so </w:t>
      </w:r>
      <w:r w:rsidRPr="009921FB">
        <w:rPr>
          <w:rFonts w:cs="Times New Roman"/>
        </w:rPr>
        <w:t>incentives might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generate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</w:t>
      </w:r>
      <w:r w:rsidRPr="00816B6D">
        <w:rPr>
          <w:rFonts w:cs="Times New Roman"/>
        </w:rPr>
        <w:t xml:space="preserve"> increased </w:t>
      </w:r>
      <w:r w:rsidRPr="009921FB">
        <w:rPr>
          <w:rFonts w:cs="Times New Roman"/>
        </w:rPr>
        <w:t xml:space="preserve">sense </w:t>
      </w:r>
      <w:r w:rsidRPr="00816B6D">
        <w:rPr>
          <w:rFonts w:cs="Times New Roman"/>
        </w:rPr>
        <w:t>that their</w:t>
      </w:r>
      <w:r w:rsidRPr="009921FB">
        <w:rPr>
          <w:rFonts w:cs="Times New Roman"/>
        </w:rPr>
        <w:t xml:space="preserve"> efforts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are recognized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appreciated. It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might</w:t>
      </w:r>
      <w:r w:rsidRPr="00816B6D">
        <w:rPr>
          <w:rFonts w:cs="Times New Roman"/>
        </w:rPr>
        <w:t xml:space="preserve"> also </w:t>
      </w:r>
      <w:r w:rsidRPr="009921FB">
        <w:rPr>
          <w:rFonts w:cs="Times New Roman"/>
        </w:rPr>
        <w:t>result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higher</w:t>
      </w:r>
      <w:r w:rsidRPr="00816B6D">
        <w:rPr>
          <w:rFonts w:cs="Times New Roman"/>
        </w:rPr>
        <w:t xml:space="preserve"> numbers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 xml:space="preserve">participation </w:t>
      </w:r>
      <w:r w:rsidRPr="00816B6D">
        <w:rPr>
          <w:rFonts w:cs="Times New Roman"/>
        </w:rPr>
        <w:t>within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CoP</w:t>
      </w:r>
      <w:r w:rsidRPr="00D26839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well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 improved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retention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rates.</w:t>
      </w:r>
    </w:p>
    <w:p w14:paraId="720BCF68" w14:textId="320DCDEE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Ideally,</w:t>
      </w:r>
      <w:r w:rsidRPr="00816B6D">
        <w:rPr>
          <w:rFonts w:cs="Times New Roman"/>
        </w:rPr>
        <w:t xml:space="preserve"> </w:t>
      </w:r>
      <w:r w:rsidRPr="00D26839">
        <w:rPr>
          <w:rFonts w:cs="Times New Roman"/>
        </w:rPr>
        <w:t>CCEL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will </w:t>
      </w:r>
      <w:r w:rsidRPr="009921FB">
        <w:rPr>
          <w:rFonts w:cs="Times New Roman"/>
        </w:rPr>
        <w:t xml:space="preserve">continue </w:t>
      </w:r>
      <w:r w:rsidRPr="00816B6D">
        <w:rPr>
          <w:rFonts w:cs="Times New Roman"/>
        </w:rPr>
        <w:t>to provide</w:t>
      </w:r>
      <w:r w:rsidRPr="009921FB">
        <w:rPr>
          <w:rFonts w:cs="Times New Roman"/>
        </w:rPr>
        <w:t xml:space="preserve"> general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training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professional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development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lastRenderedPageBreak/>
        <w:t>faculty</w:t>
      </w:r>
      <w:r w:rsidRPr="009921FB">
        <w:rPr>
          <w:rFonts w:cs="Times New Roman"/>
        </w:rPr>
        <w:t xml:space="preserve"> interested</w:t>
      </w:r>
      <w:r w:rsidRPr="00816B6D">
        <w:rPr>
          <w:rFonts w:cs="Times New Roman"/>
        </w:rPr>
        <w:t xml:space="preserve"> in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community-based </w:t>
      </w:r>
      <w:r w:rsidRPr="009921FB">
        <w:rPr>
          <w:rFonts w:cs="Times New Roman"/>
        </w:rPr>
        <w:t>research.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Perhaps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each college could</w:t>
      </w:r>
      <w:r w:rsidRPr="00816B6D">
        <w:rPr>
          <w:rFonts w:cs="Times New Roman"/>
        </w:rPr>
        <w:t xml:space="preserve"> create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CoP 2.0 </w:t>
      </w:r>
      <w:r w:rsidRPr="009921FB">
        <w:rPr>
          <w:rFonts w:cs="Times New Roman"/>
        </w:rPr>
        <w:t>for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each</w:t>
      </w:r>
      <w:r w:rsidRPr="00816B6D">
        <w:rPr>
          <w:rFonts w:cs="Times New Roman"/>
        </w:rPr>
        <w:t xml:space="preserve"> disciplinary</w:t>
      </w:r>
      <w:r w:rsidRPr="009921FB">
        <w:rPr>
          <w:rFonts w:cs="Times New Roman"/>
        </w:rPr>
        <w:t xml:space="preserve"> area.</w:t>
      </w:r>
    </w:p>
    <w:p w14:paraId="7B3DFCAD" w14:textId="2128FF5F" w:rsidR="00776A21" w:rsidRPr="009921FB" w:rsidRDefault="00B474A5" w:rsidP="009921FB">
      <w:pPr>
        <w:spacing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 xml:space="preserve">Other </w:t>
      </w:r>
      <w:r w:rsidR="000A65EA" w:rsidRPr="00816B6D">
        <w:rPr>
          <w:rFonts w:ascii="Times New Roman" w:hAnsi="Times New Roman" w:cs="Times New Roman"/>
          <w:b/>
          <w:sz w:val="24"/>
          <w:szCs w:val="24"/>
        </w:rPr>
        <w:t>Considerations and Concerns at t</w:t>
      </w:r>
      <w:r w:rsidR="000A65EA" w:rsidRPr="003E54F2">
        <w:rPr>
          <w:rFonts w:ascii="Times New Roman" w:hAnsi="Times New Roman" w:cs="Times New Roman"/>
          <w:b/>
          <w:sz w:val="24"/>
          <w:szCs w:val="24"/>
        </w:rPr>
        <w:t>he University Level and Statewide</w:t>
      </w:r>
    </w:p>
    <w:p w14:paraId="75EABA2B" w14:textId="3CD99AC8" w:rsidR="00586D4D" w:rsidRPr="009921FB" w:rsidRDefault="00776A21" w:rsidP="009921FB">
      <w:pPr>
        <w:spacing w:line="480" w:lineRule="auto"/>
        <w:ind w:firstLine="720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9921FB">
        <w:rPr>
          <w:rFonts w:ascii="Times New Roman" w:hAnsi="Times New Roman" w:cs="Times New Roman"/>
          <w:sz w:val="24"/>
          <w:szCs w:val="24"/>
        </w:rPr>
        <w:t xml:space="preserve">Several major changes are impacting the work that the college and university aim to complete: </w:t>
      </w:r>
    </w:p>
    <w:p w14:paraId="521121CA" w14:textId="4D90B817" w:rsidR="00586D4D" w:rsidRPr="00816B6D" w:rsidRDefault="00B474A5" w:rsidP="009921FB">
      <w:pPr>
        <w:pStyle w:val="BodyText"/>
        <w:numPr>
          <w:ilvl w:val="0"/>
          <w:numId w:val="5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contract </w:t>
      </w:r>
      <w:r w:rsidRPr="00816B6D">
        <w:rPr>
          <w:rFonts w:cs="Times New Roman"/>
        </w:rPr>
        <w:t xml:space="preserve">with </w:t>
      </w:r>
      <w:proofErr w:type="spellStart"/>
      <w:r w:rsidRPr="009921FB">
        <w:rPr>
          <w:rFonts w:cs="Times New Roman"/>
        </w:rPr>
        <w:t>OrgSync</w:t>
      </w:r>
      <w:proofErr w:type="spellEnd"/>
      <w:r w:rsidRPr="009921FB">
        <w:rPr>
          <w:rFonts w:cs="Times New Roman"/>
        </w:rPr>
        <w:t xml:space="preserve"> (</w:t>
      </w:r>
      <w:proofErr w:type="spellStart"/>
      <w:r w:rsidRPr="009921FB">
        <w:rPr>
          <w:rFonts w:cs="Times New Roman"/>
        </w:rPr>
        <w:t>WeberSync</w:t>
      </w:r>
      <w:proofErr w:type="spellEnd"/>
      <w:r w:rsidRPr="009921FB">
        <w:rPr>
          <w:rFonts w:cs="Times New Roman"/>
        </w:rPr>
        <w:t>)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expired</w:t>
      </w:r>
      <w:r w:rsidR="000A65EA" w:rsidRPr="00816B6D">
        <w:rPr>
          <w:rFonts w:cs="Times New Roman"/>
        </w:rPr>
        <w:t>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end of</w:t>
      </w:r>
      <w:r w:rsidRPr="009921FB">
        <w:rPr>
          <w:rFonts w:cs="Times New Roman"/>
        </w:rPr>
        <w:t xml:space="preserve"> August</w:t>
      </w:r>
      <w:r w:rsidR="00BE2023">
        <w:rPr>
          <w:rFonts w:cs="Times New Roman"/>
        </w:rPr>
        <w:t xml:space="preserve"> 2018</w:t>
      </w:r>
      <w:r w:rsidRPr="009921FB">
        <w:rPr>
          <w:rFonts w:cs="Times New Roman"/>
        </w:rPr>
        <w:t>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campus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switched</w:t>
      </w:r>
      <w:r w:rsidRPr="00816B6D">
        <w:rPr>
          <w:rFonts w:cs="Times New Roman"/>
        </w:rPr>
        <w:t xml:space="preserve"> to a mobile</w:t>
      </w:r>
      <w:r w:rsidRPr="009921FB">
        <w:rPr>
          <w:rFonts w:cs="Times New Roman"/>
        </w:rPr>
        <w:t xml:space="preserve"> app</w:t>
      </w:r>
      <w:r w:rsidRPr="00816B6D">
        <w:rPr>
          <w:rFonts w:cs="Times New Roman"/>
        </w:rPr>
        <w:t xml:space="preserve"> (Weber Connect).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This</w:t>
      </w:r>
      <w:r w:rsidRPr="009921FB">
        <w:rPr>
          <w:rFonts w:cs="Times New Roman"/>
        </w:rPr>
        <w:t xml:space="preserve"> new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app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has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steep</w:t>
      </w:r>
      <w:r w:rsidRPr="00816B6D">
        <w:rPr>
          <w:rFonts w:cs="Times New Roman"/>
        </w:rPr>
        <w:t xml:space="preserve"> learning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curve</w:t>
      </w:r>
      <w:r w:rsidRPr="009921FB">
        <w:rPr>
          <w:rFonts w:cs="Times New Roman"/>
        </w:rPr>
        <w:t xml:space="preserve"> and fewer</w:t>
      </w:r>
      <w:r w:rsidRPr="00816B6D">
        <w:rPr>
          <w:rFonts w:cs="Times New Roman"/>
        </w:rPr>
        <w:t xml:space="preserve"> capabilities</w:t>
      </w:r>
      <w:r w:rsidR="000A65EA" w:rsidRPr="00816B6D">
        <w:rPr>
          <w:rFonts w:cs="Times New Roman"/>
        </w:rPr>
        <w:t xml:space="preserve">, </w:t>
      </w:r>
      <w:r w:rsidRPr="00816B6D">
        <w:rPr>
          <w:rFonts w:cs="Times New Roman"/>
        </w:rPr>
        <w:t xml:space="preserve">at </w:t>
      </w:r>
      <w:r w:rsidRPr="009921FB">
        <w:rPr>
          <w:rFonts w:cs="Times New Roman"/>
        </w:rPr>
        <w:t>least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currently.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For instance,</w:t>
      </w:r>
      <w:r w:rsidRPr="00816B6D">
        <w:rPr>
          <w:rFonts w:cs="Times New Roman"/>
        </w:rPr>
        <w:t xml:space="preserve"> it </w:t>
      </w:r>
      <w:r w:rsidRPr="009921FB">
        <w:rPr>
          <w:rFonts w:cs="Times New Roman"/>
        </w:rPr>
        <w:t>does</w:t>
      </w:r>
      <w:r w:rsidRPr="00816B6D">
        <w:rPr>
          <w:rFonts w:cs="Times New Roman"/>
        </w:rPr>
        <w:t xml:space="preserve"> not </w:t>
      </w:r>
      <w:r w:rsidRPr="009921FB">
        <w:rPr>
          <w:rFonts w:cs="Times New Roman"/>
        </w:rPr>
        <w:t>allow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form creation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submission, so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</w:t>
      </w:r>
      <w:r w:rsidR="000A65EA" w:rsidRPr="00816B6D">
        <w:rPr>
          <w:rFonts w:cs="Times New Roman"/>
        </w:rPr>
        <w:t xml:space="preserve">designation application </w:t>
      </w:r>
      <w:r w:rsidRPr="009921FB">
        <w:rPr>
          <w:rFonts w:cs="Times New Roman"/>
        </w:rPr>
        <w:t>process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needed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new </w:t>
      </w:r>
      <w:r w:rsidRPr="00816B6D">
        <w:rPr>
          <w:rFonts w:cs="Times New Roman"/>
        </w:rPr>
        <w:t xml:space="preserve">home. </w:t>
      </w:r>
      <w:r w:rsidRPr="009921FB">
        <w:rPr>
          <w:rFonts w:cs="Times New Roman"/>
        </w:rPr>
        <w:t>Fortunately,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chair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CCEL</w:t>
      </w:r>
      <w:r w:rsidRPr="009921FB">
        <w:rPr>
          <w:rFonts w:cs="Times New Roman"/>
        </w:rPr>
        <w:t xml:space="preserve"> Curriculum</w:t>
      </w:r>
      <w:r w:rsidRPr="00816B6D">
        <w:rPr>
          <w:rFonts w:cs="Times New Roman"/>
        </w:rPr>
        <w:t xml:space="preserve"> Committee</w:t>
      </w:r>
      <w:r w:rsidRPr="009921FB">
        <w:rPr>
          <w:rFonts w:cs="Times New Roman"/>
        </w:rPr>
        <w:t xml:space="preserve"> worked</w:t>
      </w:r>
      <w:r w:rsidRPr="00816B6D">
        <w:rPr>
          <w:rFonts w:cs="Times New Roman"/>
        </w:rPr>
        <w:t xml:space="preserve"> with the</w:t>
      </w:r>
      <w:r w:rsidRPr="009921FB">
        <w:rPr>
          <w:rFonts w:cs="Times New Roman"/>
        </w:rPr>
        <w:t xml:space="preserve"> </w:t>
      </w:r>
      <w:r w:rsidR="00A953C6" w:rsidRPr="00816B6D">
        <w:rPr>
          <w:rFonts w:cs="Times New Roman"/>
        </w:rPr>
        <w:t xml:space="preserve">university curriculum chair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create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</w:t>
      </w:r>
      <w:r w:rsidR="00A953C6" w:rsidRPr="00816B6D">
        <w:rPr>
          <w:rFonts w:cs="Times New Roman"/>
        </w:rPr>
        <w:t>d</w:t>
      </w:r>
      <w:r w:rsidRPr="009921FB">
        <w:rPr>
          <w:rFonts w:cs="Times New Roman"/>
        </w:rPr>
        <w:t>esignation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form</w:t>
      </w:r>
      <w:r w:rsidRPr="00816B6D">
        <w:rPr>
          <w:rFonts w:cs="Times New Roman"/>
        </w:rPr>
        <w:t xml:space="preserve"> in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curriculum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system,</w:t>
      </w:r>
      <w:r w:rsidRPr="00816B6D">
        <w:rPr>
          <w:rFonts w:cs="Times New Roman"/>
        </w:rPr>
        <w:t xml:space="preserve"> </w:t>
      </w:r>
      <w:proofErr w:type="spellStart"/>
      <w:r w:rsidRPr="009921FB">
        <w:rPr>
          <w:rFonts w:cs="Times New Roman"/>
        </w:rPr>
        <w:t>Curriculog</w:t>
      </w:r>
      <w:proofErr w:type="spellEnd"/>
      <w:r w:rsidRPr="009921FB">
        <w:rPr>
          <w:rFonts w:cs="Times New Roman"/>
        </w:rPr>
        <w:t xml:space="preserve">. </w:t>
      </w:r>
      <w:r w:rsidR="00A953C6" w:rsidRPr="00816B6D">
        <w:rPr>
          <w:rFonts w:cs="Times New Roman"/>
        </w:rPr>
        <w:t>T</w:t>
      </w:r>
      <w:r w:rsidRPr="00816B6D">
        <w:rPr>
          <w:rFonts w:cs="Times New Roman"/>
        </w:rPr>
        <w:t xml:space="preserve">he shift to </w:t>
      </w:r>
      <w:proofErr w:type="spellStart"/>
      <w:r w:rsidRPr="00816B6D">
        <w:rPr>
          <w:rFonts w:cs="Times New Roman"/>
        </w:rPr>
        <w:t>Curriculog</w:t>
      </w:r>
      <w:proofErr w:type="spellEnd"/>
      <w:r w:rsidRPr="009921FB">
        <w:rPr>
          <w:rFonts w:cs="Times New Roman"/>
        </w:rPr>
        <w:t xml:space="preserve"> represents</w:t>
      </w:r>
      <w:r w:rsidRPr="00816B6D">
        <w:rPr>
          <w:rFonts w:cs="Times New Roman"/>
        </w:rPr>
        <w:t xml:space="preserve"> a</w:t>
      </w:r>
      <w:r w:rsidR="00BE2023">
        <w:rPr>
          <w:rFonts w:cs="Times New Roman"/>
        </w:rPr>
        <w:t xml:space="preserve"> form of </w:t>
      </w:r>
      <w:r w:rsidRPr="00816B6D">
        <w:rPr>
          <w:rFonts w:cs="Times New Roman"/>
        </w:rPr>
        <w:t xml:space="preserve">institutionalization that </w:t>
      </w:r>
      <w:r w:rsidRPr="009921FB">
        <w:rPr>
          <w:rFonts w:cs="Times New Roman"/>
        </w:rPr>
        <w:t>promises greater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buy-in,</w:t>
      </w:r>
      <w:r w:rsidRPr="00816B6D">
        <w:rPr>
          <w:rFonts w:cs="Times New Roman"/>
        </w:rPr>
        <w:t xml:space="preserve"> as department </w:t>
      </w:r>
      <w:r w:rsidRPr="009921FB">
        <w:rPr>
          <w:rFonts w:cs="Times New Roman"/>
        </w:rPr>
        <w:t>chairs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deans will now be</w:t>
      </w:r>
      <w:r w:rsidRPr="009921FB">
        <w:rPr>
          <w:rFonts w:cs="Times New Roman"/>
        </w:rPr>
        <w:t xml:space="preserve"> part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 process</w:t>
      </w:r>
      <w:r w:rsidR="00A953C6" w:rsidRPr="00816B6D">
        <w:rPr>
          <w:rFonts w:cs="Times New Roman"/>
        </w:rPr>
        <w:t xml:space="preserve">; </w:t>
      </w:r>
      <w:r w:rsidRPr="009921FB">
        <w:rPr>
          <w:rFonts w:cs="Times New Roman"/>
        </w:rPr>
        <w:t>although</w:t>
      </w:r>
      <w:r w:rsidRPr="00816B6D">
        <w:rPr>
          <w:rFonts w:cs="Times New Roman"/>
        </w:rPr>
        <w:t xml:space="preserve"> not </w:t>
      </w:r>
      <w:r w:rsidRPr="009921FB">
        <w:rPr>
          <w:rFonts w:cs="Times New Roman"/>
        </w:rPr>
        <w:t>part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of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official</w:t>
      </w:r>
      <w:r w:rsidRPr="00816B6D">
        <w:rPr>
          <w:rFonts w:cs="Times New Roman"/>
        </w:rPr>
        <w:t xml:space="preserve"> CEL</w:t>
      </w:r>
      <w:r w:rsidRPr="009921FB">
        <w:rPr>
          <w:rFonts w:cs="Times New Roman"/>
        </w:rPr>
        <w:t xml:space="preserve"> designation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process,</w:t>
      </w:r>
      <w:r w:rsidRPr="00816B6D">
        <w:rPr>
          <w:rFonts w:cs="Times New Roman"/>
        </w:rPr>
        <w:t xml:space="preserve"> they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will be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part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of the</w:t>
      </w:r>
      <w:r w:rsidRPr="009921FB">
        <w:rPr>
          <w:rFonts w:cs="Times New Roman"/>
        </w:rPr>
        <w:t xml:space="preserve"> review </w:t>
      </w:r>
      <w:r w:rsidRPr="00816B6D">
        <w:rPr>
          <w:rFonts w:cs="Times New Roman"/>
        </w:rPr>
        <w:t xml:space="preserve">timeline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thus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know </w:t>
      </w:r>
      <w:r w:rsidRPr="009921FB">
        <w:rPr>
          <w:rFonts w:cs="Times New Roman"/>
        </w:rPr>
        <w:t>who</w:t>
      </w:r>
      <w:r w:rsidRPr="00816B6D">
        <w:rPr>
          <w:rFonts w:cs="Times New Roman"/>
        </w:rPr>
        <w:t xml:space="preserve"> is doing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what. This transparency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should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improve</w:t>
      </w:r>
      <w:r w:rsidRPr="009921FB">
        <w:rPr>
          <w:rFonts w:cs="Times New Roman"/>
        </w:rPr>
        <w:t xml:space="preserve"> HIEE efforts across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campus.</w:t>
      </w:r>
    </w:p>
    <w:p w14:paraId="764A15A0" w14:textId="35C1FCCD" w:rsidR="00586D4D" w:rsidRPr="00816B6D" w:rsidRDefault="00B474A5" w:rsidP="009921FB">
      <w:pPr>
        <w:pStyle w:val="BodyText"/>
        <w:numPr>
          <w:ilvl w:val="0"/>
          <w:numId w:val="5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="00A953C6" w:rsidRPr="00816B6D">
        <w:rPr>
          <w:rFonts w:cs="Times New Roman"/>
        </w:rPr>
        <w:t xml:space="preserve">executive director </w:t>
      </w:r>
      <w:r w:rsidRPr="00816B6D">
        <w:rPr>
          <w:rFonts w:cs="Times New Roman"/>
        </w:rPr>
        <w:t>of CCEL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left WSU in</w:t>
      </w:r>
      <w:r w:rsidRPr="009921FB">
        <w:rPr>
          <w:rFonts w:cs="Times New Roman"/>
        </w:rPr>
        <w:t xml:space="preserve"> mid-August</w:t>
      </w:r>
      <w:r w:rsidR="00776A21">
        <w:rPr>
          <w:rFonts w:cs="Times New Roman"/>
        </w:rPr>
        <w:t xml:space="preserve"> 2018, </w:t>
      </w:r>
      <w:r w:rsidRPr="00816B6D">
        <w:rPr>
          <w:rFonts w:cs="Times New Roman"/>
        </w:rPr>
        <w:t>and Associate</w:t>
      </w:r>
      <w:r w:rsidRPr="009921FB">
        <w:rPr>
          <w:rFonts w:cs="Times New Roman"/>
        </w:rPr>
        <w:t xml:space="preserve"> Dean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Gesteland</w:t>
      </w:r>
      <w:r w:rsidRPr="00816B6D">
        <w:rPr>
          <w:rFonts w:cs="Times New Roman"/>
        </w:rPr>
        <w:t xml:space="preserve"> was appointed</w:t>
      </w:r>
      <w:r w:rsidRPr="009921FB">
        <w:rPr>
          <w:rFonts w:cs="Times New Roman"/>
        </w:rPr>
        <w:t xml:space="preserve"> </w:t>
      </w:r>
      <w:r w:rsidR="00A953C6" w:rsidRPr="00816B6D">
        <w:rPr>
          <w:rFonts w:cs="Times New Roman"/>
        </w:rPr>
        <w:t>interim director</w:t>
      </w:r>
      <w:r w:rsidRPr="009921FB">
        <w:rPr>
          <w:rFonts w:cs="Times New Roman"/>
        </w:rPr>
        <w:t xml:space="preserve">. </w:t>
      </w:r>
      <w:r w:rsidR="00776A21">
        <w:rPr>
          <w:rFonts w:cs="Times New Roman"/>
        </w:rPr>
        <w:t xml:space="preserve">In April 2019, she was appointed </w:t>
      </w:r>
      <w:r w:rsidR="000C14C6">
        <w:rPr>
          <w:rFonts w:cs="Times New Roman"/>
        </w:rPr>
        <w:t>executive director</w:t>
      </w:r>
      <w:r w:rsidR="00776A21">
        <w:rPr>
          <w:rFonts w:cs="Times New Roman"/>
        </w:rPr>
        <w:t xml:space="preserve">. </w:t>
      </w:r>
      <w:r w:rsidRPr="009921FB">
        <w:rPr>
          <w:rFonts w:cs="Times New Roman"/>
        </w:rPr>
        <w:t>M</w:t>
      </w:r>
      <w:r w:rsidR="00776A21">
        <w:rPr>
          <w:rFonts w:cs="Times New Roman"/>
        </w:rPr>
        <w:t xml:space="preserve">eanwhile, Professor </w:t>
      </w:r>
      <w:r w:rsidRPr="00816B6D">
        <w:rPr>
          <w:rFonts w:cs="Times New Roman"/>
        </w:rPr>
        <w:t>Sowerby</w:t>
      </w:r>
      <w:r w:rsidRPr="009921FB">
        <w:rPr>
          <w:rFonts w:cs="Times New Roman"/>
        </w:rPr>
        <w:t xml:space="preserve"> </w:t>
      </w:r>
      <w:r w:rsidR="00776A21">
        <w:rPr>
          <w:rFonts w:cs="Times New Roman"/>
        </w:rPr>
        <w:t xml:space="preserve">has been appointed </w:t>
      </w:r>
      <w:r w:rsidR="000C14C6">
        <w:rPr>
          <w:rFonts w:cs="Times New Roman"/>
        </w:rPr>
        <w:t xml:space="preserve">associate director </w:t>
      </w:r>
      <w:r w:rsidR="00776A21">
        <w:rPr>
          <w:rFonts w:cs="Times New Roman"/>
        </w:rPr>
        <w:t xml:space="preserve">and Professor Asensio has been appointed </w:t>
      </w:r>
      <w:r w:rsidR="000C14C6">
        <w:rPr>
          <w:rFonts w:cs="Times New Roman"/>
        </w:rPr>
        <w:t>chair of foreign languages</w:t>
      </w:r>
      <w:r w:rsidR="00776A21">
        <w:rPr>
          <w:rFonts w:cs="Times New Roman"/>
        </w:rPr>
        <w:t>. These changes have assured a relatively</w:t>
      </w:r>
      <w:r w:rsidRPr="009921FB">
        <w:rPr>
          <w:rFonts w:cs="Times New Roman"/>
        </w:rPr>
        <w:t xml:space="preserve"> seamless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transition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continued</w:t>
      </w:r>
      <w:r w:rsidRPr="009921FB">
        <w:rPr>
          <w:rFonts w:cs="Times New Roman"/>
        </w:rPr>
        <w:t xml:space="preserve"> work</w:t>
      </w:r>
      <w:r w:rsidRPr="00816B6D">
        <w:rPr>
          <w:rFonts w:cs="Times New Roman"/>
        </w:rPr>
        <w:t xml:space="preserve"> on the </w:t>
      </w:r>
      <w:r w:rsidRPr="009921FB">
        <w:rPr>
          <w:rFonts w:cs="Times New Roman"/>
        </w:rPr>
        <w:t>project.</w:t>
      </w:r>
    </w:p>
    <w:p w14:paraId="132C93C3" w14:textId="68231BC5" w:rsidR="00586D4D" w:rsidRPr="00816B6D" w:rsidRDefault="00B474A5" w:rsidP="009921FB">
      <w:pPr>
        <w:pStyle w:val="BodyText"/>
        <w:numPr>
          <w:ilvl w:val="0"/>
          <w:numId w:val="5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funding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Utah Campus </w:t>
      </w:r>
      <w:r w:rsidRPr="009921FB">
        <w:rPr>
          <w:rFonts w:cs="Times New Roman"/>
        </w:rPr>
        <w:t>Compact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was</w:t>
      </w:r>
      <w:r w:rsidRPr="00816B6D">
        <w:rPr>
          <w:rFonts w:cs="Times New Roman"/>
        </w:rPr>
        <w:t xml:space="preserve"> not </w:t>
      </w:r>
      <w:r w:rsidRPr="009921FB">
        <w:rPr>
          <w:rFonts w:cs="Times New Roman"/>
        </w:rPr>
        <w:t>renewed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by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state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legislature</w:t>
      </w:r>
      <w:r w:rsidR="00774F06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necessitating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regrouping</w:t>
      </w:r>
      <w:r w:rsidRPr="009921FB">
        <w:rPr>
          <w:rFonts w:cs="Times New Roman"/>
        </w:rPr>
        <w:t xml:space="preserve"> </w:t>
      </w:r>
      <w:r w:rsidR="00774F06" w:rsidRPr="00816B6D">
        <w:rPr>
          <w:rFonts w:cs="Times New Roman"/>
        </w:rPr>
        <w:t xml:space="preserve">of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engagement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institutes,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among </w:t>
      </w:r>
      <w:r w:rsidRPr="00816B6D">
        <w:rPr>
          <w:rFonts w:cs="Times New Roman"/>
        </w:rPr>
        <w:t>other</w:t>
      </w:r>
      <w:r w:rsidRPr="009921FB">
        <w:rPr>
          <w:rFonts w:cs="Times New Roman"/>
        </w:rPr>
        <w:t xml:space="preserve"> </w:t>
      </w:r>
      <w:r w:rsidR="00774F06" w:rsidRPr="00816B6D">
        <w:rPr>
          <w:rFonts w:cs="Times New Roman"/>
        </w:rPr>
        <w:lastRenderedPageBreak/>
        <w:t>requirements</w:t>
      </w:r>
      <w:r w:rsidRPr="00816B6D">
        <w:rPr>
          <w:rFonts w:cs="Times New Roman"/>
        </w:rPr>
        <w:t>.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While</w:t>
      </w:r>
      <w:r w:rsidRPr="009921FB">
        <w:rPr>
          <w:rFonts w:cs="Times New Roman"/>
        </w:rPr>
        <w:t xml:space="preserve"> institutions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higher education</w:t>
      </w:r>
      <w:r w:rsidRPr="00816B6D">
        <w:rPr>
          <w:rFonts w:cs="Times New Roman"/>
        </w:rPr>
        <w:t xml:space="preserve"> in Utah explore</w:t>
      </w:r>
      <w:r w:rsidRPr="009921FB">
        <w:rPr>
          <w:rFonts w:cs="Times New Roman"/>
        </w:rPr>
        <w:t xml:space="preserve"> ways</w:t>
      </w:r>
      <w:r w:rsidRPr="00816B6D">
        <w:rPr>
          <w:rFonts w:cs="Times New Roman"/>
        </w:rPr>
        <w:t xml:space="preserve"> to move</w:t>
      </w:r>
      <w:r w:rsidRPr="009921FB">
        <w:rPr>
          <w:rFonts w:cs="Times New Roman"/>
        </w:rPr>
        <w:t xml:space="preserve"> forward,</w:t>
      </w:r>
      <w:r w:rsidR="001571EF" w:rsidRPr="009921FB">
        <w:rPr>
          <w:rFonts w:cs="Times New Roman"/>
        </w:rPr>
        <w:t xml:space="preserve"> </w:t>
      </w:r>
      <w:r w:rsidR="001571EF" w:rsidRPr="00816B6D">
        <w:rPr>
          <w:rFonts w:cs="Times New Roman"/>
        </w:rPr>
        <w:t xml:space="preserve">the </w:t>
      </w:r>
      <w:r w:rsidR="001571EF" w:rsidRPr="009921FB">
        <w:rPr>
          <w:rFonts w:cs="Times New Roman"/>
        </w:rPr>
        <w:t>conversations</w:t>
      </w:r>
      <w:r w:rsidR="001571EF" w:rsidRPr="00816B6D">
        <w:rPr>
          <w:rFonts w:cs="Times New Roman"/>
        </w:rPr>
        <w:t xml:space="preserve"> of this “</w:t>
      </w:r>
      <w:r w:rsidR="00774F06" w:rsidRPr="00816B6D">
        <w:rPr>
          <w:rFonts w:cs="Times New Roman"/>
        </w:rPr>
        <w:t>next steps</w:t>
      </w:r>
      <w:r w:rsidR="001571EF" w:rsidRPr="00816B6D">
        <w:rPr>
          <w:rFonts w:cs="Times New Roman"/>
        </w:rPr>
        <w:t>”</w:t>
      </w:r>
      <w:r w:rsidR="001571EF" w:rsidRPr="009921FB">
        <w:rPr>
          <w:rFonts w:cs="Times New Roman"/>
        </w:rPr>
        <w:t xml:space="preserve"> group </w:t>
      </w:r>
      <w:r w:rsidR="001571EF" w:rsidRPr="00816B6D">
        <w:rPr>
          <w:rFonts w:cs="Times New Roman"/>
        </w:rPr>
        <w:t>afford many</w:t>
      </w:r>
      <w:r w:rsidR="001571EF" w:rsidRPr="009921FB">
        <w:rPr>
          <w:rFonts w:cs="Times New Roman"/>
        </w:rPr>
        <w:t xml:space="preserve"> </w:t>
      </w:r>
      <w:r w:rsidR="001571EF" w:rsidRPr="00816B6D">
        <w:rPr>
          <w:rFonts w:cs="Times New Roman"/>
        </w:rPr>
        <w:t xml:space="preserve">opportunities to </w:t>
      </w:r>
      <w:r w:rsidR="001571EF" w:rsidRPr="009921FB">
        <w:rPr>
          <w:rFonts w:cs="Times New Roman"/>
        </w:rPr>
        <w:t>connect and</w:t>
      </w:r>
      <w:r w:rsidR="001571EF" w:rsidRPr="00816B6D">
        <w:rPr>
          <w:rFonts w:cs="Times New Roman"/>
        </w:rPr>
        <w:t xml:space="preserve"> </w:t>
      </w:r>
      <w:r w:rsidR="001571EF" w:rsidRPr="009921FB">
        <w:rPr>
          <w:rFonts w:cs="Times New Roman"/>
        </w:rPr>
        <w:t>revis</w:t>
      </w:r>
      <w:r w:rsidR="00774F06" w:rsidRPr="00816B6D">
        <w:rPr>
          <w:rFonts w:cs="Times New Roman"/>
        </w:rPr>
        <w:t xml:space="preserve">e </w:t>
      </w:r>
      <w:r w:rsidR="000B47E1">
        <w:rPr>
          <w:rFonts w:cs="Times New Roman"/>
        </w:rPr>
        <w:t>the mission of Weber State University</w:t>
      </w:r>
      <w:r w:rsidR="000C14C6">
        <w:rPr>
          <w:rFonts w:cs="Times New Roman"/>
        </w:rPr>
        <w:t>.</w:t>
      </w:r>
      <w:r w:rsidR="001571EF" w:rsidRPr="009921FB">
        <w:rPr>
          <w:rFonts w:cs="Times New Roman"/>
        </w:rPr>
        <w:t xml:space="preserve"> </w:t>
      </w:r>
    </w:p>
    <w:p w14:paraId="1513138C" w14:textId="77777777" w:rsidR="00586D4D" w:rsidRPr="00816B6D" w:rsidRDefault="00B474A5" w:rsidP="009921FB">
      <w:pPr>
        <w:pStyle w:val="BodyText"/>
        <w:spacing w:line="480" w:lineRule="auto"/>
        <w:ind w:right="104"/>
        <w:jc w:val="center"/>
        <w:rPr>
          <w:rFonts w:cs="Times New Roman"/>
        </w:rPr>
      </w:pPr>
      <w:r w:rsidRPr="009921FB">
        <w:rPr>
          <w:rFonts w:cs="Times New Roman"/>
          <w:b/>
        </w:rPr>
        <w:t>Recommendations</w:t>
      </w:r>
    </w:p>
    <w:p w14:paraId="43BABAF5" w14:textId="16DB5848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group’s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self-assessment indicated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college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is not as 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as </w:t>
      </w:r>
      <w:r w:rsidRPr="00816B6D">
        <w:rPr>
          <w:rFonts w:cs="Times New Roman"/>
        </w:rPr>
        <w:t>we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initially</w:t>
      </w:r>
      <w:r w:rsidRPr="009921FB">
        <w:rPr>
          <w:rFonts w:cs="Times New Roman"/>
        </w:rPr>
        <w:t xml:space="preserve"> thought.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Although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>includes strong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individual </w:t>
      </w:r>
      <w:r w:rsidRPr="009921FB">
        <w:rPr>
          <w:rFonts w:cs="Times New Roman"/>
        </w:rPr>
        <w:t>programs</w:t>
      </w:r>
      <w:r w:rsidRPr="00816B6D">
        <w:rPr>
          <w:rFonts w:cs="Times New Roman"/>
        </w:rPr>
        <w:t xml:space="preserve"> and strong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leaders, </w:t>
      </w:r>
      <w:r w:rsidRPr="00816B6D">
        <w:rPr>
          <w:rFonts w:cs="Times New Roman"/>
        </w:rPr>
        <w:t>these</w:t>
      </w:r>
      <w:r w:rsidRPr="009921FB">
        <w:rPr>
          <w:rFonts w:cs="Times New Roman"/>
        </w:rPr>
        <w:t xml:space="preserve"> programs and</w:t>
      </w:r>
      <w:r w:rsidRPr="00816B6D">
        <w:rPr>
          <w:rFonts w:cs="Times New Roman"/>
        </w:rPr>
        <w:t xml:space="preserve"> people </w:t>
      </w:r>
      <w:r w:rsidRPr="009921FB">
        <w:rPr>
          <w:rFonts w:cs="Times New Roman"/>
        </w:rPr>
        <w:t xml:space="preserve">are </w:t>
      </w:r>
      <w:r w:rsidRPr="00816B6D">
        <w:rPr>
          <w:rFonts w:cs="Times New Roman"/>
        </w:rPr>
        <w:t>primarily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supported </w:t>
      </w:r>
      <w:r w:rsidRPr="009921FB">
        <w:rPr>
          <w:rFonts w:cs="Times New Roman"/>
        </w:rPr>
        <w:t>through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CCEL. In</w:t>
      </w:r>
      <w:r w:rsidRPr="00816B6D">
        <w:rPr>
          <w:rFonts w:cs="Times New Roman"/>
        </w:rPr>
        <w:t xml:space="preserve"> order to sponsor</w:t>
      </w:r>
      <w:r w:rsidRPr="009921FB">
        <w:rPr>
          <w:rFonts w:cs="Times New Roman"/>
        </w:rPr>
        <w:t xml:space="preserve"> college-wide initiatives</w:t>
      </w:r>
      <w:r w:rsidRPr="00816B6D">
        <w:rPr>
          <w:rFonts w:cs="Times New Roman"/>
        </w:rPr>
        <w:t xml:space="preserve"> that support </w:t>
      </w:r>
      <w:r w:rsidRPr="009921FB">
        <w:rPr>
          <w:rFonts w:cs="Times New Roman"/>
        </w:rPr>
        <w:t>engaged</w:t>
      </w:r>
      <w:r w:rsidRPr="00816B6D">
        <w:rPr>
          <w:rFonts w:cs="Times New Roman"/>
        </w:rPr>
        <w:t xml:space="preserve"> learning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that lead to </w:t>
      </w:r>
      <w:r w:rsidRPr="009921FB">
        <w:rPr>
          <w:rFonts w:cs="Times New Roman"/>
        </w:rPr>
        <w:t>improved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structures, policies,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group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proposes</w:t>
      </w:r>
      <w:r w:rsidRPr="00816B6D">
        <w:rPr>
          <w:rFonts w:cs="Times New Roman"/>
        </w:rPr>
        <w:t xml:space="preserve"> several </w:t>
      </w:r>
      <w:r w:rsidRPr="009921FB">
        <w:rPr>
          <w:rFonts w:cs="Times New Roman"/>
        </w:rPr>
        <w:t>immediate revisions,</w:t>
      </w:r>
      <w:r w:rsidRPr="00816B6D">
        <w:rPr>
          <w:rFonts w:cs="Times New Roman"/>
        </w:rPr>
        <w:t xml:space="preserve"> near-future</w:t>
      </w:r>
      <w:r w:rsidRPr="009921FB">
        <w:rPr>
          <w:rFonts w:cs="Times New Roman"/>
        </w:rPr>
        <w:t xml:space="preserve"> changes,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 long-term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strategic</w:t>
      </w:r>
      <w:r w:rsidRPr="00816B6D">
        <w:rPr>
          <w:rFonts w:cs="Times New Roman"/>
        </w:rPr>
        <w:t xml:space="preserve"> shifts.</w:t>
      </w:r>
    </w:p>
    <w:p w14:paraId="27821E60" w14:textId="7C067B84" w:rsidR="00586D4D" w:rsidRPr="00816B6D" w:rsidRDefault="00B474A5" w:rsidP="009921FB">
      <w:pPr>
        <w:spacing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 xml:space="preserve">Immediate </w:t>
      </w:r>
      <w:r w:rsidR="00774F06" w:rsidRPr="00816B6D">
        <w:rPr>
          <w:rFonts w:ascii="Times New Roman" w:hAnsi="Times New Roman" w:cs="Times New Roman"/>
          <w:b/>
          <w:sz w:val="24"/>
          <w:szCs w:val="24"/>
        </w:rPr>
        <w:t>R</w:t>
      </w:r>
      <w:r w:rsidRPr="009921FB">
        <w:rPr>
          <w:rFonts w:ascii="Times New Roman" w:hAnsi="Times New Roman" w:cs="Times New Roman"/>
          <w:b/>
          <w:sz w:val="24"/>
          <w:szCs w:val="24"/>
        </w:rPr>
        <w:t>evisions</w:t>
      </w:r>
    </w:p>
    <w:p w14:paraId="45D40498" w14:textId="53516737" w:rsidR="00586D4D" w:rsidRPr="00816B6D" w:rsidRDefault="00B474A5" w:rsidP="009921FB">
      <w:pPr>
        <w:pStyle w:val="BodyText"/>
        <w:numPr>
          <w:ilvl w:val="0"/>
          <w:numId w:val="4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9921FB">
        <w:rPr>
          <w:rFonts w:cs="Times New Roman"/>
        </w:rPr>
        <w:t>Update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annual </w:t>
      </w:r>
      <w:r w:rsidRPr="009921FB">
        <w:rPr>
          <w:rFonts w:cs="Times New Roman"/>
        </w:rPr>
        <w:t xml:space="preserve">faculty </w:t>
      </w:r>
      <w:r w:rsidRPr="00816B6D">
        <w:rPr>
          <w:rFonts w:cs="Times New Roman"/>
        </w:rPr>
        <w:t xml:space="preserve">report </w:t>
      </w:r>
      <w:r w:rsidRPr="009921FB">
        <w:rPr>
          <w:rFonts w:cs="Times New Roman"/>
        </w:rPr>
        <w:t>form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with</w:t>
      </w:r>
      <w:r w:rsidRPr="00816B6D">
        <w:rPr>
          <w:rFonts w:cs="Times New Roman"/>
        </w:rPr>
        <w:t xml:space="preserve"> the new </w:t>
      </w:r>
      <w:r w:rsidRPr="009921FB">
        <w:rPr>
          <w:rFonts w:cs="Times New Roman"/>
        </w:rPr>
        <w:t>definition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high</w:t>
      </w:r>
      <w:r w:rsidRPr="00816B6D">
        <w:rPr>
          <w:rFonts w:cs="Times New Roman"/>
        </w:rPr>
        <w:t xml:space="preserve"> impact </w:t>
      </w:r>
      <w:r w:rsidRPr="009921FB">
        <w:rPr>
          <w:rFonts w:cs="Times New Roman"/>
        </w:rPr>
        <w:t>educational experiences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and </w:t>
      </w:r>
      <w:r w:rsidRPr="00816B6D">
        <w:rPr>
          <w:rFonts w:cs="Times New Roman"/>
        </w:rPr>
        <w:t>provide</w:t>
      </w:r>
      <w:r w:rsidRPr="009921FB">
        <w:rPr>
          <w:rFonts w:cs="Times New Roman"/>
        </w:rPr>
        <w:t xml:space="preserve"> examples</w:t>
      </w:r>
      <w:r w:rsidRPr="00816B6D">
        <w:rPr>
          <w:rFonts w:cs="Times New Roman"/>
        </w:rPr>
        <w:t xml:space="preserve"> of some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these practices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from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college.</w:t>
      </w:r>
    </w:p>
    <w:p w14:paraId="71C10C23" w14:textId="77777777" w:rsidR="00586D4D" w:rsidRPr="00816B6D" w:rsidRDefault="00B474A5" w:rsidP="009921FB">
      <w:pPr>
        <w:pStyle w:val="BodyText"/>
        <w:numPr>
          <w:ilvl w:val="0"/>
          <w:numId w:val="4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816B6D">
        <w:rPr>
          <w:rFonts w:cs="Times New Roman"/>
        </w:rPr>
        <w:t>Use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Engagement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Subcommittee’s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HIEE</w:t>
      </w:r>
      <w:r w:rsidRPr="00816B6D">
        <w:rPr>
          <w:rFonts w:cs="Times New Roman"/>
        </w:rPr>
        <w:t xml:space="preserve"> taxonomy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>evaluate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educational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practices </w:t>
      </w:r>
      <w:r w:rsidRPr="00816B6D">
        <w:rPr>
          <w:rFonts w:cs="Times New Roman"/>
        </w:rPr>
        <w:t>in the</w:t>
      </w:r>
      <w:r w:rsidRPr="009921FB">
        <w:rPr>
          <w:rFonts w:cs="Times New Roman"/>
        </w:rPr>
        <w:t xml:space="preserve"> college.</w:t>
      </w:r>
    </w:p>
    <w:p w14:paraId="716FEFBC" w14:textId="74F18092" w:rsidR="00586D4D" w:rsidRPr="00816B6D" w:rsidRDefault="00B474A5" w:rsidP="009921FB">
      <w:pPr>
        <w:spacing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>Near</w:t>
      </w:r>
      <w:r w:rsidR="00774F06" w:rsidRPr="00816B6D">
        <w:rPr>
          <w:rFonts w:ascii="Times New Roman" w:hAnsi="Times New Roman" w:cs="Times New Roman"/>
          <w:b/>
          <w:sz w:val="24"/>
          <w:szCs w:val="24"/>
        </w:rPr>
        <w:t>-Future Changes</w:t>
      </w:r>
    </w:p>
    <w:p w14:paraId="6E4CF4A2" w14:textId="2C0ADC1E" w:rsidR="00586D4D" w:rsidRPr="00816B6D" w:rsidRDefault="00B474A5" w:rsidP="009921FB">
      <w:pPr>
        <w:pStyle w:val="BodyText"/>
        <w:numPr>
          <w:ilvl w:val="0"/>
          <w:numId w:val="3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9921FB">
        <w:rPr>
          <w:rFonts w:cs="Times New Roman"/>
        </w:rPr>
        <w:t>Collaborate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with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Office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Institutional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Effectiveness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create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pre/post survey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students about their</w:t>
      </w:r>
      <w:r w:rsidRPr="009921FB">
        <w:rPr>
          <w:rFonts w:cs="Times New Roman"/>
        </w:rPr>
        <w:t xml:space="preserve"> </w:t>
      </w:r>
      <w:r w:rsidR="00774F06" w:rsidRPr="00816B6D">
        <w:rPr>
          <w:rFonts w:cs="Times New Roman"/>
        </w:rPr>
        <w:t>HIEEs</w:t>
      </w:r>
      <w:r w:rsidRPr="009921FB">
        <w:rPr>
          <w:rFonts w:cs="Times New Roman"/>
        </w:rPr>
        <w:t>.</w:t>
      </w:r>
    </w:p>
    <w:p w14:paraId="738E6E0B" w14:textId="37AB3A66" w:rsidR="00586D4D" w:rsidRPr="00816B6D" w:rsidRDefault="00B474A5" w:rsidP="009921FB">
      <w:pPr>
        <w:pStyle w:val="BodyText"/>
        <w:numPr>
          <w:ilvl w:val="0"/>
          <w:numId w:val="3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816B6D">
        <w:rPr>
          <w:rFonts w:cs="Times New Roman"/>
        </w:rPr>
        <w:t>Survey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partners,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collaboration</w:t>
      </w:r>
      <w:r w:rsidRPr="00816B6D">
        <w:rPr>
          <w:rFonts w:cs="Times New Roman"/>
        </w:rPr>
        <w:t xml:space="preserve"> with</w:t>
      </w:r>
      <w:r w:rsidRPr="009921FB">
        <w:rPr>
          <w:rFonts w:cs="Times New Roman"/>
        </w:rPr>
        <w:t xml:space="preserve"> CCEL.</w:t>
      </w:r>
    </w:p>
    <w:p w14:paraId="3A207F5A" w14:textId="7BCFE973" w:rsidR="00586D4D" w:rsidRPr="00816B6D" w:rsidRDefault="00B474A5" w:rsidP="009921FB">
      <w:pPr>
        <w:pStyle w:val="BodyText"/>
        <w:numPr>
          <w:ilvl w:val="0"/>
          <w:numId w:val="3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9921FB">
        <w:rPr>
          <w:rFonts w:cs="Times New Roman"/>
        </w:rPr>
        <w:t>Revise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 xml:space="preserve">tenure </w:t>
      </w:r>
      <w:r w:rsidRPr="009921FB">
        <w:rPr>
          <w:rFonts w:cs="Times New Roman"/>
        </w:rPr>
        <w:t>document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 xml:space="preserve">include </w:t>
      </w:r>
      <w:r w:rsidRPr="00816B6D">
        <w:rPr>
          <w:rFonts w:cs="Times New Roman"/>
        </w:rPr>
        <w:t>HIEE</w:t>
      </w:r>
      <w:r w:rsidR="00774F06" w:rsidRPr="00816B6D">
        <w:rPr>
          <w:rFonts w:cs="Times New Roman"/>
        </w:rPr>
        <w:t>s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all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three areas:</w:t>
      </w:r>
      <w:r w:rsidRPr="00816B6D">
        <w:rPr>
          <w:rFonts w:cs="Times New Roman"/>
        </w:rPr>
        <w:t xml:space="preserve"> </w:t>
      </w:r>
      <w:r w:rsidR="00774F06" w:rsidRPr="00816B6D">
        <w:rPr>
          <w:rFonts w:cs="Times New Roman"/>
        </w:rPr>
        <w:t xml:space="preserve">teaching, scholarship, </w:t>
      </w:r>
      <w:r w:rsidR="00774F06" w:rsidRPr="00D26839">
        <w:rPr>
          <w:rFonts w:cs="Times New Roman"/>
        </w:rPr>
        <w:t>and service</w:t>
      </w:r>
      <w:r w:rsidRPr="009921FB">
        <w:rPr>
          <w:rFonts w:cs="Times New Roman"/>
        </w:rPr>
        <w:t>.</w:t>
      </w:r>
    </w:p>
    <w:p w14:paraId="6CB6BE38" w14:textId="77777777" w:rsidR="007726E2" w:rsidRDefault="007726E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DEE57C1" w14:textId="73B11D1C" w:rsidR="00586D4D" w:rsidRPr="00816B6D" w:rsidRDefault="00B474A5" w:rsidP="009921FB">
      <w:pPr>
        <w:spacing w:line="48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lastRenderedPageBreak/>
        <w:t>Long</w:t>
      </w:r>
      <w:r w:rsidR="00774F06" w:rsidRPr="00816B6D">
        <w:rPr>
          <w:rFonts w:ascii="Times New Roman" w:hAnsi="Times New Roman" w:cs="Times New Roman"/>
          <w:b/>
          <w:sz w:val="24"/>
          <w:szCs w:val="24"/>
        </w:rPr>
        <w:t>-Term Strategic Shifts</w:t>
      </w:r>
    </w:p>
    <w:p w14:paraId="7BA9564F" w14:textId="76DCFF4F" w:rsidR="00586D4D" w:rsidRPr="009921FB" w:rsidRDefault="00B474A5" w:rsidP="009921FB">
      <w:pPr>
        <w:pStyle w:val="BodyText"/>
        <w:numPr>
          <w:ilvl w:val="0"/>
          <w:numId w:val="2"/>
        </w:numPr>
        <w:tabs>
          <w:tab w:val="left" w:pos="1080"/>
        </w:tabs>
        <w:spacing w:line="480" w:lineRule="auto"/>
        <w:ind w:left="1080"/>
        <w:rPr>
          <w:rFonts w:cs="Times New Roman"/>
        </w:rPr>
      </w:pPr>
      <w:r w:rsidRPr="009921FB">
        <w:rPr>
          <w:rFonts w:cs="Times New Roman"/>
        </w:rPr>
        <w:t>Include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high</w:t>
      </w:r>
      <w:r w:rsidR="00774F06" w:rsidRPr="00816B6D">
        <w:rPr>
          <w:rFonts w:cs="Times New Roman"/>
        </w:rPr>
        <w:t>-</w:t>
      </w:r>
      <w:r w:rsidRPr="009921FB">
        <w:rPr>
          <w:rFonts w:cs="Times New Roman"/>
        </w:rPr>
        <w:t>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new</w:t>
      </w:r>
      <w:r w:rsidRPr="00816B6D">
        <w:rPr>
          <w:rFonts w:cs="Times New Roman"/>
        </w:rPr>
        <w:t xml:space="preserve"> 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job descriptions (</w:t>
      </w:r>
      <w:r w:rsidR="00774F06" w:rsidRPr="00816B6D">
        <w:rPr>
          <w:rFonts w:cs="Times New Roman"/>
        </w:rPr>
        <w:t>D</w:t>
      </w:r>
      <w:r w:rsidRPr="003E54F2">
        <w:rPr>
          <w:rFonts w:cs="Times New Roman"/>
        </w:rPr>
        <w:t>imensions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</w:t>
      </w:r>
      <w:r w:rsidRPr="009921FB">
        <w:rPr>
          <w:rFonts w:cs="Times New Roman"/>
        </w:rPr>
        <w:t xml:space="preserve"> and III).</w:t>
      </w:r>
    </w:p>
    <w:p w14:paraId="29630C7B" w14:textId="3C6A9942" w:rsidR="001571EF" w:rsidRPr="00816B6D" w:rsidRDefault="001571EF" w:rsidP="00D41769">
      <w:pPr>
        <w:pStyle w:val="BodyText"/>
        <w:numPr>
          <w:ilvl w:val="0"/>
          <w:numId w:val="2"/>
        </w:numPr>
        <w:tabs>
          <w:tab w:val="left" w:pos="1080"/>
        </w:tabs>
        <w:spacing w:line="480" w:lineRule="auto"/>
        <w:ind w:left="1080" w:right="425"/>
        <w:rPr>
          <w:rFonts w:cs="Times New Roman"/>
        </w:rPr>
      </w:pPr>
      <w:r w:rsidRPr="009921FB">
        <w:rPr>
          <w:rFonts w:cs="Times New Roman"/>
        </w:rPr>
        <w:t>Designate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point person in </w:t>
      </w:r>
      <w:r w:rsidRPr="009921FB">
        <w:rPr>
          <w:rFonts w:cs="Times New Roman"/>
        </w:rPr>
        <w:t>each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department</w:t>
      </w:r>
      <w:r w:rsidRPr="00816B6D">
        <w:rPr>
          <w:rFonts w:cs="Times New Roman"/>
        </w:rPr>
        <w:t xml:space="preserve"> </w:t>
      </w:r>
      <w:r w:rsidR="00774F06" w:rsidRPr="00816B6D">
        <w:rPr>
          <w:rFonts w:cs="Times New Roman"/>
        </w:rPr>
        <w:t xml:space="preserve">who </w:t>
      </w:r>
      <w:r w:rsidRPr="003E54F2">
        <w:rPr>
          <w:rFonts w:cs="Times New Roman"/>
        </w:rPr>
        <w:t>serve</w:t>
      </w:r>
      <w:r w:rsidR="00774F06" w:rsidRPr="003E54F2">
        <w:rPr>
          <w:rFonts w:cs="Times New Roman"/>
        </w:rPr>
        <w:t>s</w:t>
      </w:r>
      <w:r w:rsidRPr="009921FB">
        <w:rPr>
          <w:rFonts w:cs="Times New Roman"/>
        </w:rPr>
        <w:t xml:space="preserve"> 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mentor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and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who </w:t>
      </w:r>
      <w:r w:rsidRPr="009921FB">
        <w:rPr>
          <w:rFonts w:cs="Times New Roman"/>
        </w:rPr>
        <w:t>can track</w:t>
      </w:r>
      <w:r w:rsidRPr="00816B6D">
        <w:rPr>
          <w:rFonts w:cs="Times New Roman"/>
        </w:rPr>
        <w:t xml:space="preserve"> CEL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other </w:t>
      </w:r>
      <w:r w:rsidRPr="009921FB">
        <w:rPr>
          <w:rFonts w:cs="Times New Roman"/>
        </w:rPr>
        <w:t>high</w:t>
      </w:r>
      <w:r w:rsidR="00774F06" w:rsidRPr="00816B6D">
        <w:rPr>
          <w:rFonts w:cs="Times New Roman"/>
        </w:rPr>
        <w:t>-</w:t>
      </w:r>
      <w:r w:rsidRPr="009921FB">
        <w:rPr>
          <w:rFonts w:cs="Times New Roman"/>
        </w:rPr>
        <w:t>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work.</w:t>
      </w:r>
    </w:p>
    <w:p w14:paraId="2A16D9A6" w14:textId="2135F987" w:rsidR="001571EF" w:rsidDel="00A70B7F" w:rsidRDefault="001571EF" w:rsidP="00A70B7F">
      <w:pPr>
        <w:pStyle w:val="BodyText"/>
        <w:numPr>
          <w:ilvl w:val="0"/>
          <w:numId w:val="2"/>
        </w:numPr>
        <w:tabs>
          <w:tab w:val="left" w:pos="1080"/>
        </w:tabs>
        <w:spacing w:line="480" w:lineRule="auto"/>
        <w:ind w:left="1080"/>
        <w:rPr>
          <w:del w:id="0" w:author="Microsoft Office User" w:date="2019-12-11T10:16:00Z"/>
          <w:rFonts w:cs="Times New Roman"/>
        </w:rPr>
      </w:pPr>
      <w:r w:rsidRPr="009921FB">
        <w:rPr>
          <w:rFonts w:cs="Times New Roman"/>
        </w:rPr>
        <w:t>Create</w:t>
      </w:r>
      <w:r w:rsidRPr="00816B6D">
        <w:rPr>
          <w:rFonts w:cs="Times New Roman"/>
        </w:rPr>
        <w:t xml:space="preserve"> a </w:t>
      </w:r>
      <w:r w:rsidRPr="009921FB">
        <w:rPr>
          <w:rFonts w:cs="Times New Roman"/>
        </w:rPr>
        <w:t>college-level</w:t>
      </w:r>
      <w:r w:rsidRPr="00816B6D">
        <w:rPr>
          <w:rFonts w:cs="Times New Roman"/>
        </w:rPr>
        <w:t xml:space="preserve"> academic</w:t>
      </w:r>
      <w:r w:rsidRPr="009921FB">
        <w:rPr>
          <w:rFonts w:cs="Times New Roman"/>
        </w:rPr>
        <w:t xml:space="preserve"> emphasis</w:t>
      </w:r>
      <w:r w:rsidRPr="00816B6D">
        <w:rPr>
          <w:rFonts w:cs="Times New Roman"/>
        </w:rPr>
        <w:t xml:space="preserve"> or</w:t>
      </w:r>
      <w:r w:rsidRPr="009921FB">
        <w:rPr>
          <w:rFonts w:cs="Times New Roman"/>
        </w:rPr>
        <w:t xml:space="preserve"> certificate.</w:t>
      </w:r>
    </w:p>
    <w:p w14:paraId="2EB2852A" w14:textId="77777777" w:rsidR="00A70B7F" w:rsidRPr="00816B6D" w:rsidRDefault="00A70B7F" w:rsidP="009921FB">
      <w:pPr>
        <w:pStyle w:val="BodyText"/>
        <w:numPr>
          <w:ilvl w:val="0"/>
          <w:numId w:val="2"/>
        </w:numPr>
        <w:tabs>
          <w:tab w:val="left" w:pos="1080"/>
        </w:tabs>
        <w:spacing w:line="480" w:lineRule="auto"/>
        <w:ind w:left="1080"/>
        <w:rPr>
          <w:ins w:id="1" w:author="Microsoft Office User" w:date="2019-12-11T10:16:00Z"/>
          <w:rFonts w:cs="Times New Roman"/>
        </w:rPr>
      </w:pPr>
    </w:p>
    <w:p w14:paraId="72AEA16F" w14:textId="77777777" w:rsidR="00A70B7F" w:rsidRDefault="001571EF" w:rsidP="00A70B7F">
      <w:pPr>
        <w:pStyle w:val="BodyText"/>
        <w:numPr>
          <w:ilvl w:val="0"/>
          <w:numId w:val="2"/>
        </w:numPr>
        <w:tabs>
          <w:tab w:val="left" w:pos="1080"/>
        </w:tabs>
        <w:spacing w:line="480" w:lineRule="auto"/>
        <w:ind w:left="1080"/>
        <w:rPr>
          <w:ins w:id="2" w:author="Microsoft Office User" w:date="2019-12-11T10:18:00Z"/>
          <w:rFonts w:cs="Times New Roman"/>
        </w:rPr>
      </w:pPr>
      <w:proofErr w:type="spellStart"/>
      <w:r w:rsidRPr="00A70B7F">
        <w:rPr>
          <w:rFonts w:cs="Times New Roman"/>
        </w:rPr>
        <w:t>Provide</w:t>
      </w:r>
      <w:proofErr w:type="spellEnd"/>
      <w:r w:rsidRPr="00A70B7F">
        <w:rPr>
          <w:rFonts w:cs="Times New Roman"/>
        </w:rPr>
        <w:t xml:space="preserve"> professional development support for faculty</w:t>
      </w:r>
      <w:r w:rsidRPr="00A70B7F">
        <w:rPr>
          <w:rFonts w:cs="Times New Roman"/>
          <w:rPrChange w:id="3" w:author="Microsoft Office User" w:date="2019-12-11T10:16:00Z">
            <w:rPr>
              <w:rFonts w:cs="Times New Roman"/>
            </w:rPr>
          </w:rPrChange>
        </w:rPr>
        <w:t xml:space="preserve"> who incorporate </w:t>
      </w:r>
      <w:r w:rsidR="00774F06" w:rsidRPr="00A70B7F">
        <w:rPr>
          <w:rFonts w:cs="Times New Roman"/>
          <w:rPrChange w:id="4" w:author="Microsoft Office User" w:date="2019-12-11T10:16:00Z">
            <w:rPr>
              <w:rFonts w:cs="Times New Roman"/>
            </w:rPr>
          </w:rPrChange>
        </w:rPr>
        <w:t>HIEEs</w:t>
      </w:r>
      <w:r w:rsidRPr="00A70B7F">
        <w:rPr>
          <w:rFonts w:cs="Times New Roman"/>
          <w:rPrChange w:id="5" w:author="Microsoft Office User" w:date="2019-12-11T10:16:00Z">
            <w:rPr>
              <w:rFonts w:cs="Times New Roman"/>
            </w:rPr>
          </w:rPrChange>
        </w:rPr>
        <w:t xml:space="preserve"> in their teaching.</w:t>
      </w:r>
    </w:p>
    <w:p w14:paraId="2F0E826B" w14:textId="0B8B1B9A" w:rsidR="00586D4D" w:rsidRPr="00A70B7F" w:rsidRDefault="007726E2" w:rsidP="00A70B7F">
      <w:pPr>
        <w:pStyle w:val="BodyText"/>
        <w:tabs>
          <w:tab w:val="left" w:pos="1080"/>
        </w:tabs>
        <w:spacing w:line="480" w:lineRule="auto"/>
        <w:ind w:left="720"/>
        <w:rPr>
          <w:rFonts w:cs="Times New Roman"/>
          <w:rPrChange w:id="6" w:author="Microsoft Office User" w:date="2019-12-11T10:16:00Z">
            <w:rPr>
              <w:rFonts w:cs="Times New Roman"/>
            </w:rPr>
          </w:rPrChange>
        </w:rPr>
        <w:pPrChange w:id="7" w:author="Microsoft Office User" w:date="2019-12-11T10:18:00Z">
          <w:pPr>
            <w:pStyle w:val="BodyText"/>
            <w:spacing w:line="480" w:lineRule="auto"/>
            <w:ind w:left="0" w:firstLine="720"/>
          </w:pPr>
        </w:pPrChange>
      </w:pPr>
      <w:bookmarkStart w:id="8" w:name="_GoBack"/>
      <w:bookmarkEnd w:id="8"/>
      <w:del w:id="9" w:author="Microsoft Office User" w:date="2019-12-11T10:18:00Z">
        <w:r w:rsidRPr="00A70B7F" w:rsidDel="00A70B7F">
          <w:rPr>
            <w:rFonts w:cs="Times New Roman"/>
          </w:rPr>
          <w:delText xml:space="preserve"> </w:delText>
        </w:r>
      </w:del>
      <w:r w:rsidR="00B474A5" w:rsidRPr="00A70B7F">
        <w:rPr>
          <w:rFonts w:cs="Times New Roman"/>
        </w:rPr>
        <w:t>The</w:t>
      </w:r>
      <w:r w:rsidR="00B474A5" w:rsidRPr="00A70B7F">
        <w:rPr>
          <w:rFonts w:cs="Times New Roman"/>
          <w:rPrChange w:id="10" w:author="Microsoft Office User" w:date="2019-12-11T10:16:00Z">
            <w:rPr>
              <w:rFonts w:cs="Times New Roman"/>
            </w:rPr>
          </w:rPrChange>
        </w:rPr>
        <w:t xml:space="preserve"> group recognizes that these recommendations are part of what needs to be a much larger process at various levels within the university. Indeed</w:t>
      </w:r>
      <w:r w:rsidR="00774F06" w:rsidRPr="00A70B7F">
        <w:rPr>
          <w:rFonts w:cs="Times New Roman"/>
          <w:rPrChange w:id="11" w:author="Microsoft Office User" w:date="2019-12-11T10:16:00Z">
            <w:rPr>
              <w:rFonts w:cs="Times New Roman"/>
            </w:rPr>
          </w:rPrChange>
        </w:rPr>
        <w:t>,</w:t>
      </w:r>
      <w:r w:rsidR="00B474A5" w:rsidRPr="00A70B7F">
        <w:rPr>
          <w:rFonts w:cs="Times New Roman"/>
          <w:rPrChange w:id="12" w:author="Microsoft Office User" w:date="2019-12-11T10:16:00Z">
            <w:rPr>
              <w:rFonts w:cs="Times New Roman"/>
            </w:rPr>
          </w:rPrChange>
        </w:rPr>
        <w:t xml:space="preserve"> our recommendations </w:t>
      </w:r>
      <w:r w:rsidR="00774F06" w:rsidRPr="00A70B7F">
        <w:rPr>
          <w:rFonts w:cs="Times New Roman"/>
          <w:rPrChange w:id="13" w:author="Microsoft Office User" w:date="2019-12-11T10:16:00Z">
            <w:rPr>
              <w:rFonts w:cs="Times New Roman"/>
            </w:rPr>
          </w:rPrChange>
        </w:rPr>
        <w:t>apply to</w:t>
      </w:r>
      <w:r w:rsidR="00B474A5" w:rsidRPr="00A70B7F">
        <w:rPr>
          <w:rFonts w:cs="Times New Roman"/>
          <w:rPrChange w:id="14" w:author="Microsoft Office User" w:date="2019-12-11T10:16:00Z">
            <w:rPr>
              <w:rFonts w:cs="Times New Roman"/>
            </w:rPr>
          </w:rPrChange>
        </w:rPr>
        <w:t xml:space="preserve"> the college but also involve “multiple actions in multiple areas” to achieve a truly transformative shift (Saltmarsh</w:t>
      </w:r>
      <w:r w:rsidR="00B65A9D" w:rsidRPr="00A70B7F">
        <w:rPr>
          <w:rFonts w:cs="Times New Roman"/>
          <w:rPrChange w:id="15" w:author="Microsoft Office User" w:date="2019-12-11T10:16:00Z">
            <w:rPr>
              <w:rFonts w:cs="Times New Roman"/>
            </w:rPr>
          </w:rPrChange>
        </w:rPr>
        <w:t xml:space="preserve"> et al.</w:t>
      </w:r>
      <w:r w:rsidR="00B474A5" w:rsidRPr="00A70B7F">
        <w:rPr>
          <w:rFonts w:cs="Times New Roman"/>
          <w:rPrChange w:id="16" w:author="Microsoft Office User" w:date="2019-12-11T10:16:00Z">
            <w:rPr>
              <w:rFonts w:cs="Times New Roman"/>
            </w:rPr>
          </w:rPrChange>
        </w:rPr>
        <w:t>,</w:t>
      </w:r>
      <w:r w:rsidR="00B65A9D" w:rsidRPr="00A70B7F">
        <w:rPr>
          <w:rFonts w:cs="Times New Roman"/>
          <w:rPrChange w:id="17" w:author="Microsoft Office User" w:date="2019-12-11T10:16:00Z">
            <w:rPr>
              <w:rFonts w:cs="Times New Roman"/>
            </w:rPr>
          </w:rPrChange>
        </w:rPr>
        <w:t xml:space="preserve"> 2019</w:t>
      </w:r>
      <w:r w:rsidR="00B474A5" w:rsidRPr="00A70B7F">
        <w:rPr>
          <w:rFonts w:cs="Times New Roman"/>
          <w:rPrChange w:id="18" w:author="Microsoft Office User" w:date="2019-12-11T10:16:00Z">
            <w:rPr>
              <w:rFonts w:cs="Times New Roman"/>
            </w:rPr>
          </w:rPrChange>
        </w:rPr>
        <w:t>). These multiple points of change are especially important to achieve buy-in</w:t>
      </w:r>
      <w:r w:rsidR="00B65A9D" w:rsidRPr="00A70B7F">
        <w:rPr>
          <w:rFonts w:cs="Times New Roman"/>
          <w:rPrChange w:id="19" w:author="Microsoft Office User" w:date="2019-12-11T10:16:00Z">
            <w:rPr>
              <w:rFonts w:cs="Times New Roman"/>
            </w:rPr>
          </w:rPrChange>
        </w:rPr>
        <w:t>, since</w:t>
      </w:r>
      <w:r w:rsidR="00B474A5" w:rsidRPr="00A70B7F">
        <w:rPr>
          <w:rFonts w:cs="Times New Roman"/>
          <w:rPrChange w:id="20" w:author="Microsoft Office User" w:date="2019-12-11T10:16:00Z">
            <w:rPr>
              <w:rFonts w:cs="Times New Roman"/>
            </w:rPr>
          </w:rPrChange>
        </w:rPr>
        <w:t xml:space="preserve"> the Engaged Subcommittee discovered </w:t>
      </w:r>
      <w:r w:rsidR="00B65A9D" w:rsidRPr="00A70B7F">
        <w:rPr>
          <w:rFonts w:cs="Times New Roman"/>
          <w:rPrChange w:id="21" w:author="Microsoft Office User" w:date="2019-12-11T10:16:00Z">
            <w:rPr>
              <w:rFonts w:cs="Times New Roman"/>
            </w:rPr>
          </w:rPrChange>
        </w:rPr>
        <w:t xml:space="preserve">that </w:t>
      </w:r>
      <w:r w:rsidR="00B474A5" w:rsidRPr="00A70B7F">
        <w:rPr>
          <w:rFonts w:cs="Times New Roman"/>
          <w:rPrChange w:id="22" w:author="Microsoft Office User" w:date="2019-12-11T10:16:00Z">
            <w:rPr>
              <w:rFonts w:cs="Times New Roman"/>
            </w:rPr>
          </w:rPrChange>
        </w:rPr>
        <w:t xml:space="preserve">some faculty </w:t>
      </w:r>
      <w:r w:rsidR="00B65A9D" w:rsidRPr="00A70B7F">
        <w:rPr>
          <w:rFonts w:cs="Times New Roman"/>
          <w:rPrChange w:id="23" w:author="Microsoft Office User" w:date="2019-12-11T10:16:00Z">
            <w:rPr>
              <w:rFonts w:cs="Times New Roman"/>
            </w:rPr>
          </w:rPrChange>
        </w:rPr>
        <w:t xml:space="preserve">were </w:t>
      </w:r>
      <w:r w:rsidR="00B474A5" w:rsidRPr="00A70B7F">
        <w:rPr>
          <w:rFonts w:cs="Times New Roman"/>
          <w:rPrChange w:id="24" w:author="Microsoft Office User" w:date="2019-12-11T10:16:00Z">
            <w:rPr>
              <w:rFonts w:cs="Times New Roman"/>
            </w:rPr>
          </w:rPrChange>
        </w:rPr>
        <w:t>not ready; they perceive</w:t>
      </w:r>
      <w:r w:rsidR="00B65A9D" w:rsidRPr="00A70B7F">
        <w:rPr>
          <w:rFonts w:cs="Times New Roman"/>
          <w:rPrChange w:id="25" w:author="Microsoft Office User" w:date="2019-12-11T10:16:00Z">
            <w:rPr>
              <w:rFonts w:cs="Times New Roman"/>
            </w:rPr>
          </w:rPrChange>
        </w:rPr>
        <w:t>d</w:t>
      </w:r>
      <w:r w:rsidR="00B474A5" w:rsidRPr="00A70B7F">
        <w:rPr>
          <w:rFonts w:cs="Times New Roman"/>
          <w:rPrChange w:id="26" w:author="Microsoft Office User" w:date="2019-12-11T10:16:00Z">
            <w:rPr>
              <w:rFonts w:cs="Times New Roman"/>
            </w:rPr>
          </w:rPrChange>
        </w:rPr>
        <w:t xml:space="preserve"> “community engagement work as a zero-sum equation</w:t>
      </w:r>
      <w:r w:rsidR="00B65A9D" w:rsidRPr="00A70B7F">
        <w:rPr>
          <w:rFonts w:cs="Times New Roman"/>
          <w:rPrChange w:id="27" w:author="Microsoft Office User" w:date="2019-12-11T10:16:00Z">
            <w:rPr>
              <w:rFonts w:cs="Times New Roman"/>
            </w:rPr>
          </w:rPrChange>
        </w:rPr>
        <w:t>—</w:t>
      </w:r>
      <w:r w:rsidR="00B474A5" w:rsidRPr="00A70B7F">
        <w:rPr>
          <w:rFonts w:cs="Times New Roman"/>
          <w:rPrChange w:id="28" w:author="Microsoft Office User" w:date="2019-12-11T10:16:00Z">
            <w:rPr>
              <w:rFonts w:cs="Times New Roman"/>
            </w:rPr>
          </w:rPrChange>
        </w:rPr>
        <w:t>if community engagement was being valued, then what I do is not going to be valued</w:t>
      </w:r>
      <w:r w:rsidR="00B65A9D" w:rsidRPr="00A70B7F">
        <w:rPr>
          <w:rFonts w:cs="Times New Roman"/>
          <w:rPrChange w:id="29" w:author="Microsoft Office User" w:date="2019-12-11T10:16:00Z">
            <w:rPr>
              <w:rFonts w:cs="Times New Roman"/>
            </w:rPr>
          </w:rPrChange>
        </w:rPr>
        <w:t>.</w:t>
      </w:r>
      <w:r w:rsidR="00B474A5" w:rsidRPr="00A70B7F">
        <w:rPr>
          <w:rFonts w:cs="Times New Roman"/>
          <w:rPrChange w:id="30" w:author="Microsoft Office User" w:date="2019-12-11T10:16:00Z">
            <w:rPr>
              <w:rFonts w:cs="Times New Roman"/>
            </w:rPr>
          </w:rPrChange>
        </w:rPr>
        <w:t>” As the university moves forward with the implementation of the HIEE definition and self-evaluation tool</w:t>
      </w:r>
      <w:r w:rsidR="00B65A9D" w:rsidRPr="00A70B7F">
        <w:rPr>
          <w:rFonts w:cs="Times New Roman"/>
          <w:rPrChange w:id="31" w:author="Microsoft Office User" w:date="2019-12-11T10:16:00Z">
            <w:rPr>
              <w:rFonts w:cs="Times New Roman"/>
            </w:rPr>
          </w:rPrChange>
        </w:rPr>
        <w:t xml:space="preserve">, and as </w:t>
      </w:r>
      <w:r w:rsidR="00B474A5" w:rsidRPr="00A70B7F">
        <w:rPr>
          <w:rFonts w:cs="Times New Roman"/>
          <w:rPrChange w:id="32" w:author="Microsoft Office User" w:date="2019-12-11T10:16:00Z">
            <w:rPr>
              <w:rFonts w:cs="Times New Roman"/>
            </w:rPr>
          </w:rPrChange>
        </w:rPr>
        <w:t>individual faculty members, departments, and college begin piloting the tool</w:t>
      </w:r>
      <w:r w:rsidR="00B65A9D" w:rsidRPr="00A70B7F">
        <w:rPr>
          <w:rFonts w:cs="Times New Roman"/>
          <w:rPrChange w:id="33" w:author="Microsoft Office User" w:date="2019-12-11T10:16:00Z">
            <w:rPr>
              <w:rFonts w:cs="Times New Roman"/>
            </w:rPr>
          </w:rPrChange>
        </w:rPr>
        <w:t xml:space="preserve">, </w:t>
      </w:r>
      <w:r w:rsidR="00B474A5" w:rsidRPr="00A70B7F">
        <w:rPr>
          <w:rFonts w:cs="Times New Roman"/>
          <w:rPrChange w:id="34" w:author="Microsoft Office User" w:date="2019-12-11T10:16:00Z">
            <w:rPr>
              <w:rFonts w:cs="Times New Roman"/>
            </w:rPr>
          </w:rPrChange>
        </w:rPr>
        <w:t>the hope is that everyone can find a place for HIEE in their curriculum. Many of the recommendations are beyond the committee</w:t>
      </w:r>
      <w:r w:rsidR="00B65A9D" w:rsidRPr="00A70B7F">
        <w:rPr>
          <w:rFonts w:cs="Times New Roman"/>
          <w:rPrChange w:id="35" w:author="Microsoft Office User" w:date="2019-12-11T10:16:00Z">
            <w:rPr>
              <w:rFonts w:cs="Times New Roman"/>
            </w:rPr>
          </w:rPrChange>
        </w:rPr>
        <w:t>’s</w:t>
      </w:r>
      <w:r w:rsidR="00B474A5" w:rsidRPr="00A70B7F">
        <w:rPr>
          <w:rFonts w:cs="Times New Roman"/>
          <w:rPrChange w:id="36" w:author="Microsoft Office User" w:date="2019-12-11T10:16:00Z">
            <w:rPr>
              <w:rFonts w:cs="Times New Roman"/>
            </w:rPr>
          </w:rPrChange>
        </w:rPr>
        <w:t xml:space="preserve"> or even the college’s control; however, the general movement of the university promises the future incentivization of HIEE and thus CEL work.</w:t>
      </w:r>
    </w:p>
    <w:p w14:paraId="5AAE0675" w14:textId="77777777" w:rsidR="00586D4D" w:rsidRPr="00D26839" w:rsidRDefault="00B474A5" w:rsidP="009921FB">
      <w:pPr>
        <w:pStyle w:val="Heading1"/>
        <w:spacing w:before="0" w:line="480" w:lineRule="auto"/>
        <w:ind w:left="0"/>
        <w:jc w:val="center"/>
        <w:rPr>
          <w:rFonts w:cs="Times New Roman"/>
          <w:b w:val="0"/>
          <w:bCs w:val="0"/>
        </w:rPr>
      </w:pPr>
      <w:r w:rsidRPr="00816B6D">
        <w:rPr>
          <w:rFonts w:cs="Times New Roman"/>
        </w:rPr>
        <w:t>Conclusion</w:t>
      </w:r>
    </w:p>
    <w:p w14:paraId="072D1CB2" w14:textId="33824C69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3E54F2">
        <w:rPr>
          <w:rFonts w:cs="Times New Roman"/>
        </w:rPr>
        <w:t xml:space="preserve">The </w:t>
      </w:r>
      <w:r w:rsidRPr="009921FB">
        <w:rPr>
          <w:rFonts w:cs="Times New Roman"/>
        </w:rPr>
        <w:t>Lindquist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College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Arts</w:t>
      </w:r>
      <w:r w:rsidRPr="00816B6D">
        <w:rPr>
          <w:rFonts w:cs="Times New Roman"/>
        </w:rPr>
        <w:t xml:space="preserve"> </w:t>
      </w:r>
      <w:r w:rsidR="00B65A9D" w:rsidRPr="00816B6D">
        <w:rPr>
          <w:rFonts w:cs="Times New Roman"/>
        </w:rPr>
        <w:t xml:space="preserve">and </w:t>
      </w:r>
      <w:r w:rsidRPr="009921FB">
        <w:rPr>
          <w:rFonts w:cs="Times New Roman"/>
        </w:rPr>
        <w:t>Humanities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Weber </w:t>
      </w:r>
      <w:r w:rsidRPr="009921FB">
        <w:rPr>
          <w:rFonts w:cs="Times New Roman"/>
        </w:rPr>
        <w:t>State</w:t>
      </w:r>
      <w:r w:rsidRPr="00816B6D">
        <w:rPr>
          <w:rFonts w:cs="Times New Roman"/>
        </w:rPr>
        <w:t xml:space="preserve"> University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served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testing</w:t>
      </w:r>
      <w:r w:rsidRPr="009921FB">
        <w:rPr>
          <w:rFonts w:cs="Times New Roman"/>
        </w:rPr>
        <w:t xml:space="preserve"> area </w:t>
      </w:r>
      <w:r w:rsidRPr="00816B6D">
        <w:rPr>
          <w:rFonts w:cs="Times New Roman"/>
        </w:rPr>
        <w:t>for the</w:t>
      </w:r>
      <w:r w:rsidRPr="009921FB">
        <w:rPr>
          <w:rFonts w:cs="Times New Roman"/>
        </w:rPr>
        <w:t xml:space="preserve"> </w:t>
      </w:r>
      <w:r w:rsidR="00B65A9D" w:rsidRPr="00816B6D">
        <w:rPr>
          <w:rFonts w:cs="Times New Roman"/>
        </w:rPr>
        <w:t xml:space="preserve">engaged </w:t>
      </w:r>
      <w:r w:rsidR="00B65A9D" w:rsidRPr="00D26839">
        <w:rPr>
          <w:rFonts w:cs="Times New Roman"/>
        </w:rPr>
        <w:t>college rubric</w:t>
      </w:r>
      <w:r w:rsidRPr="003E54F2">
        <w:rPr>
          <w:rFonts w:cs="Times New Roman"/>
        </w:rPr>
        <w:t xml:space="preserve">, which led to the </w:t>
      </w:r>
      <w:r w:rsidRPr="009921FB">
        <w:rPr>
          <w:rFonts w:cs="Times New Roman"/>
        </w:rPr>
        <w:t>committee</w:t>
      </w:r>
      <w:r w:rsidR="00B65A9D" w:rsidRPr="00816B6D">
        <w:rPr>
          <w:rFonts w:cs="Times New Roman"/>
        </w:rPr>
        <w:t xml:space="preserve">’s enhanced </w:t>
      </w:r>
      <w:r w:rsidRPr="009921FB">
        <w:rPr>
          <w:rFonts w:cs="Times New Roman"/>
        </w:rPr>
        <w:t xml:space="preserve">understanding </w:t>
      </w:r>
      <w:r w:rsidR="00B65A9D" w:rsidRPr="00816B6D">
        <w:rPr>
          <w:rFonts w:cs="Times New Roman"/>
        </w:rPr>
        <w:lastRenderedPageBreak/>
        <w:t xml:space="preserve">of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areas</w:t>
      </w:r>
      <w:r w:rsidRPr="00816B6D">
        <w:rPr>
          <w:rFonts w:cs="Times New Roman"/>
        </w:rPr>
        <w:t xml:space="preserve"> in which the </w:t>
      </w:r>
      <w:r w:rsidRPr="009921FB">
        <w:rPr>
          <w:rFonts w:cs="Times New Roman"/>
        </w:rPr>
        <w:t>college can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be an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exemplar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university.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Although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college ranked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at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 xml:space="preserve">“Emerging” </w:t>
      </w:r>
      <w:r w:rsidRPr="00816B6D">
        <w:rPr>
          <w:rFonts w:cs="Times New Roman"/>
        </w:rPr>
        <w:t xml:space="preserve">level in most </w:t>
      </w:r>
      <w:r w:rsidRPr="009921FB">
        <w:rPr>
          <w:rFonts w:cs="Times New Roman"/>
        </w:rPr>
        <w:t>areas,</w:t>
      </w:r>
      <w:r w:rsidRPr="00816B6D">
        <w:rPr>
          <w:rFonts w:cs="Times New Roman"/>
        </w:rPr>
        <w:t xml:space="preserve"> the experience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wit</w:t>
      </w:r>
      <w:r w:rsidRPr="00D26839">
        <w:rPr>
          <w:rFonts w:cs="Times New Roman"/>
        </w:rPr>
        <w:t>h the</w:t>
      </w:r>
      <w:r w:rsidRPr="009921FB">
        <w:rPr>
          <w:rFonts w:cs="Times New Roman"/>
        </w:rPr>
        <w:t xml:space="preserve"> rubric allowed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 xml:space="preserve">committee </w:t>
      </w:r>
      <w:r w:rsidRPr="00816B6D">
        <w:rPr>
          <w:rFonts w:cs="Times New Roman"/>
        </w:rPr>
        <w:t>to</w:t>
      </w:r>
      <w:r w:rsidRPr="009921FB">
        <w:rPr>
          <w:rFonts w:cs="Times New Roman"/>
        </w:rPr>
        <w:t xml:space="preserve"> develop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recommendations</w:t>
      </w:r>
      <w:r w:rsidRPr="00816B6D">
        <w:rPr>
          <w:rFonts w:cs="Times New Roman"/>
        </w:rPr>
        <w:t xml:space="preserve"> that, if </w:t>
      </w:r>
      <w:r w:rsidRPr="009921FB">
        <w:rPr>
          <w:rFonts w:cs="Times New Roman"/>
        </w:rPr>
        <w:t>implemented,</w:t>
      </w:r>
      <w:r w:rsidRPr="00816B6D">
        <w:rPr>
          <w:rFonts w:cs="Times New Roman"/>
        </w:rPr>
        <w:t xml:space="preserve"> may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lead to closer </w:t>
      </w:r>
      <w:r w:rsidRPr="009921FB">
        <w:rPr>
          <w:rFonts w:cs="Times New Roman"/>
        </w:rPr>
        <w:t>alignment</w:t>
      </w:r>
      <w:r w:rsidRPr="00816B6D">
        <w:rPr>
          <w:rFonts w:cs="Times New Roman"/>
        </w:rPr>
        <w:t xml:space="preserve"> with the </w:t>
      </w:r>
      <w:r w:rsidR="00B65A9D" w:rsidRPr="00D26839">
        <w:rPr>
          <w:rFonts w:cs="Times New Roman"/>
        </w:rPr>
        <w:t>u</w:t>
      </w:r>
      <w:r w:rsidRPr="003E54F2">
        <w:rPr>
          <w:rFonts w:cs="Times New Roman"/>
        </w:rPr>
        <w:t>niversity</w:t>
      </w:r>
      <w:r w:rsidR="001571EF" w:rsidRPr="003E54F2">
        <w:rPr>
          <w:rFonts w:cs="Times New Roman"/>
        </w:rPr>
        <w:t xml:space="preserve"> </w:t>
      </w:r>
      <w:r w:rsidRPr="003E54F2">
        <w:rPr>
          <w:rFonts w:cs="Times New Roman"/>
        </w:rPr>
        <w:t>mission of</w:t>
      </w:r>
      <w:r w:rsidRPr="009921FB">
        <w:rPr>
          <w:rFonts w:cs="Times New Roman"/>
        </w:rPr>
        <w:t xml:space="preserve"> “</w:t>
      </w:r>
      <w:r w:rsidR="00B65A9D" w:rsidRPr="00816B6D">
        <w:rPr>
          <w:rFonts w:cs="Times New Roman"/>
        </w:rPr>
        <w:t>access,</w:t>
      </w:r>
      <w:r w:rsidR="00B65A9D" w:rsidRPr="00D26839">
        <w:rPr>
          <w:rFonts w:cs="Times New Roman"/>
        </w:rPr>
        <w:t xml:space="preserve"> community, and learning</w:t>
      </w:r>
      <w:r w:rsidRPr="009921FB">
        <w:rPr>
          <w:rFonts w:cs="Times New Roman"/>
        </w:rPr>
        <w:t xml:space="preserve">.” </w:t>
      </w:r>
      <w:r w:rsidRPr="00816B6D">
        <w:rPr>
          <w:rFonts w:cs="Times New Roman"/>
        </w:rPr>
        <w:t xml:space="preserve">Specifically, </w:t>
      </w:r>
      <w:r w:rsidRPr="009921FB">
        <w:rPr>
          <w:rFonts w:cs="Times New Roman"/>
        </w:rPr>
        <w:t>WSU’s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goals align </w:t>
      </w:r>
      <w:r w:rsidR="00B65A9D" w:rsidRPr="00816B6D">
        <w:rPr>
          <w:rFonts w:cs="Times New Roman"/>
        </w:rPr>
        <w:t>naturally</w:t>
      </w:r>
      <w:r w:rsidR="00B65A9D" w:rsidRPr="00D26839">
        <w:rPr>
          <w:rFonts w:cs="Times New Roman"/>
        </w:rPr>
        <w:t xml:space="preserve"> </w:t>
      </w:r>
      <w:r w:rsidRPr="003E54F2">
        <w:rPr>
          <w:rFonts w:cs="Times New Roman"/>
        </w:rPr>
        <w:t>with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work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of</w:t>
      </w:r>
      <w:r w:rsidRPr="00816B6D">
        <w:rPr>
          <w:rFonts w:cs="Times New Roman"/>
        </w:rPr>
        <w:t xml:space="preserve"> community</w:t>
      </w:r>
      <w:r w:rsidRPr="009921FB">
        <w:rPr>
          <w:rFonts w:cs="Times New Roman"/>
        </w:rPr>
        <w:t xml:space="preserve"> engagement</w:t>
      </w:r>
      <w:r w:rsidR="00B65A9D" w:rsidRPr="00816B6D">
        <w:rPr>
          <w:rFonts w:cs="Times New Roman"/>
        </w:rPr>
        <w:t xml:space="preserve">; </w:t>
      </w:r>
      <w:r w:rsidRPr="00D26839">
        <w:rPr>
          <w:rFonts w:cs="Times New Roman"/>
        </w:rPr>
        <w:t>it</w:t>
      </w:r>
      <w:r w:rsidR="00B65A9D" w:rsidRPr="003E54F2">
        <w:rPr>
          <w:rFonts w:cs="Times New Roman"/>
        </w:rPr>
        <w:t xml:space="preserve"> i</w:t>
      </w:r>
      <w:r w:rsidRPr="003E54F2">
        <w:rPr>
          <w:rFonts w:cs="Times New Roman"/>
        </w:rPr>
        <w:t>s simply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matter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 xml:space="preserve">articulating </w:t>
      </w:r>
      <w:r w:rsidRPr="00816B6D">
        <w:rPr>
          <w:rFonts w:cs="Times New Roman"/>
        </w:rPr>
        <w:t>this</w:t>
      </w:r>
      <w:r w:rsidRPr="009921FB">
        <w:rPr>
          <w:rFonts w:cs="Times New Roman"/>
        </w:rPr>
        <w:t xml:space="preserve"> alignment</w:t>
      </w:r>
      <w:r w:rsidRPr="00816B6D">
        <w:rPr>
          <w:rFonts w:cs="Times New Roman"/>
        </w:rPr>
        <w:t xml:space="preserve"> more</w:t>
      </w:r>
      <w:r w:rsidRPr="009921FB">
        <w:rPr>
          <w:rFonts w:cs="Times New Roman"/>
        </w:rPr>
        <w:t xml:space="preserve"> carefully. For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instance,</w:t>
      </w:r>
      <w:r w:rsidRPr="00816B6D">
        <w:rPr>
          <w:rFonts w:cs="Times New Roman"/>
        </w:rPr>
        <w:t xml:space="preserve"> </w:t>
      </w:r>
      <w:r w:rsidR="00B65A9D" w:rsidRPr="00D26839">
        <w:rPr>
          <w:rFonts w:cs="Times New Roman"/>
        </w:rPr>
        <w:t>community engagement (</w:t>
      </w:r>
      <w:r w:rsidRPr="003E54F2">
        <w:rPr>
          <w:rFonts w:cs="Times New Roman"/>
        </w:rPr>
        <w:t>1)</w:t>
      </w:r>
      <w:r w:rsidRPr="009921FB">
        <w:rPr>
          <w:rFonts w:cs="Times New Roman"/>
        </w:rPr>
        <w:t xml:space="preserve"> facilitates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ability</w:t>
      </w:r>
      <w:r w:rsidRPr="009921FB">
        <w:rPr>
          <w:rFonts w:cs="Times New Roman"/>
        </w:rPr>
        <w:t xml:space="preserve"> </w:t>
      </w:r>
      <w:r w:rsidR="00B65A9D" w:rsidRPr="00816B6D">
        <w:rPr>
          <w:rFonts w:cs="Times New Roman"/>
        </w:rPr>
        <w:t>o</w:t>
      </w:r>
      <w:r w:rsidR="00B65A9D" w:rsidRPr="00D26839">
        <w:rPr>
          <w:rFonts w:cs="Times New Roman"/>
        </w:rPr>
        <w:t>f</w:t>
      </w:r>
      <w:r w:rsidR="00B65A9D" w:rsidRPr="009921FB">
        <w:rPr>
          <w:rFonts w:cs="Times New Roman"/>
        </w:rPr>
        <w:t xml:space="preserve"> </w:t>
      </w:r>
      <w:r w:rsidRPr="009921FB">
        <w:rPr>
          <w:rFonts w:cs="Times New Roman"/>
        </w:rPr>
        <w:t>members</w:t>
      </w:r>
      <w:r w:rsidRPr="00816B6D">
        <w:rPr>
          <w:rFonts w:cs="Times New Roman"/>
        </w:rPr>
        <w:t xml:space="preserve"> of our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 xml:space="preserve">interface </w:t>
      </w:r>
      <w:r w:rsidRPr="00816B6D">
        <w:rPr>
          <w:rFonts w:cs="Times New Roman"/>
        </w:rPr>
        <w:t xml:space="preserve">with students, </w:t>
      </w:r>
      <w:r w:rsidRPr="009921FB">
        <w:rPr>
          <w:rFonts w:cs="Times New Roman"/>
        </w:rPr>
        <w:t xml:space="preserve">faculty, </w:t>
      </w:r>
      <w:r w:rsidRPr="00816B6D">
        <w:rPr>
          <w:rFonts w:cs="Times New Roman"/>
        </w:rPr>
        <w:t xml:space="preserve">and </w:t>
      </w:r>
      <w:r w:rsidRPr="009921FB">
        <w:rPr>
          <w:rFonts w:cs="Times New Roman"/>
        </w:rPr>
        <w:t>staff;</w:t>
      </w:r>
      <w:r w:rsidRPr="00816B6D">
        <w:rPr>
          <w:rFonts w:cs="Times New Roman"/>
        </w:rPr>
        <w:t xml:space="preserve"> </w:t>
      </w:r>
      <w:r w:rsidR="00B65A9D" w:rsidRPr="00D26839">
        <w:rPr>
          <w:rFonts w:cs="Times New Roman"/>
        </w:rPr>
        <w:t>(</w:t>
      </w:r>
      <w:r w:rsidRPr="003E54F2">
        <w:rPr>
          <w:rFonts w:cs="Times New Roman"/>
        </w:rPr>
        <w:t>2) builds a</w:t>
      </w:r>
      <w:r w:rsidRPr="009921FB">
        <w:rPr>
          <w:rFonts w:cs="Times New Roman"/>
        </w:rPr>
        <w:t xml:space="preserve"> shared learning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between</w:t>
      </w:r>
      <w:r w:rsidRPr="00816B6D">
        <w:rPr>
          <w:rFonts w:cs="Times New Roman"/>
        </w:rPr>
        <w:t xml:space="preserve"> the institution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</w:t>
      </w:r>
      <w:r w:rsidR="00B65A9D" w:rsidRPr="00D26839">
        <w:rPr>
          <w:rFonts w:cs="Times New Roman"/>
        </w:rPr>
        <w:t>n</w:t>
      </w:r>
      <w:r w:rsidRPr="009921FB">
        <w:rPr>
          <w:rFonts w:cs="Times New Roman"/>
        </w:rPr>
        <w:t>orthern Utah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entities;</w:t>
      </w:r>
      <w:r w:rsidRPr="00816B6D">
        <w:rPr>
          <w:rFonts w:cs="Times New Roman"/>
        </w:rPr>
        <w:t xml:space="preserve"> and </w:t>
      </w:r>
      <w:r w:rsidR="00B65A9D" w:rsidRPr="00D26839">
        <w:rPr>
          <w:rFonts w:cs="Times New Roman"/>
        </w:rPr>
        <w:t>(</w:t>
      </w:r>
      <w:r w:rsidRPr="003E54F2">
        <w:rPr>
          <w:rFonts w:cs="Times New Roman"/>
        </w:rPr>
        <w:t>3)</w:t>
      </w:r>
      <w:r w:rsidRPr="009921FB">
        <w:rPr>
          <w:rFonts w:cs="Times New Roman"/>
        </w:rPr>
        <w:t xml:space="preserve"> </w:t>
      </w:r>
      <w:r w:rsidR="00B65A9D" w:rsidRPr="00816B6D">
        <w:rPr>
          <w:rFonts w:cs="Times New Roman"/>
        </w:rPr>
        <w:t>f</w:t>
      </w:r>
      <w:r w:rsidR="00B65A9D" w:rsidRPr="00D26839">
        <w:rPr>
          <w:rFonts w:cs="Times New Roman"/>
        </w:rPr>
        <w:t>osters</w:t>
      </w:r>
      <w:r w:rsidR="00B65A9D"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joint </w:t>
      </w:r>
      <w:r w:rsidRPr="009921FB">
        <w:rPr>
          <w:rFonts w:cs="Times New Roman"/>
        </w:rPr>
        <w:t xml:space="preserve">learning initiative </w:t>
      </w:r>
      <w:r w:rsidRPr="00816B6D">
        <w:rPr>
          <w:rFonts w:cs="Times New Roman"/>
        </w:rPr>
        <w:t>among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students and </w:t>
      </w:r>
      <w:r w:rsidRPr="009921FB">
        <w:rPr>
          <w:rFonts w:cs="Times New Roman"/>
        </w:rPr>
        <w:t xml:space="preserve">their </w:t>
      </w:r>
      <w:r w:rsidRPr="00816B6D">
        <w:rPr>
          <w:rFonts w:cs="Times New Roman"/>
        </w:rPr>
        <w:t>community</w:t>
      </w:r>
      <w:r w:rsidRPr="009921FB">
        <w:rPr>
          <w:rFonts w:cs="Times New Roman"/>
        </w:rPr>
        <w:t xml:space="preserve"> partners. In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present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study,</w:t>
      </w:r>
      <w:r w:rsidRPr="00816B6D">
        <w:rPr>
          <w:rFonts w:cs="Times New Roman"/>
        </w:rPr>
        <w:t xml:space="preserve"> the use of the</w:t>
      </w:r>
      <w:r w:rsidRPr="009921FB">
        <w:rPr>
          <w:rFonts w:cs="Times New Roman"/>
        </w:rPr>
        <w:t xml:space="preserve"> </w:t>
      </w:r>
      <w:r w:rsidR="00B65A9D" w:rsidRPr="00816B6D">
        <w:rPr>
          <w:rFonts w:cs="Times New Roman"/>
        </w:rPr>
        <w:t>engaged</w:t>
      </w:r>
      <w:r w:rsidR="00B65A9D" w:rsidRPr="00D26839">
        <w:rPr>
          <w:rFonts w:cs="Times New Roman"/>
        </w:rPr>
        <w:t xml:space="preserve"> college</w:t>
      </w:r>
      <w:r w:rsidR="00B65A9D" w:rsidRPr="003E54F2">
        <w:rPr>
          <w:rFonts w:cs="Times New Roman"/>
        </w:rPr>
        <w:t xml:space="preserve"> rubric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facilitated a</w:t>
      </w:r>
      <w:r w:rsidRPr="009921FB">
        <w:rPr>
          <w:rFonts w:cs="Times New Roman"/>
        </w:rPr>
        <w:t xml:space="preserve"> college-wide </w:t>
      </w:r>
      <w:r w:rsidRPr="00816B6D">
        <w:rPr>
          <w:rFonts w:cs="Times New Roman"/>
        </w:rPr>
        <w:t xml:space="preserve">discussion on </w:t>
      </w:r>
      <w:r w:rsidRPr="009921FB">
        <w:rPr>
          <w:rFonts w:cs="Times New Roman"/>
        </w:rPr>
        <w:t>what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improvements</w:t>
      </w:r>
      <w:r w:rsidRPr="00816B6D">
        <w:rPr>
          <w:rFonts w:cs="Times New Roman"/>
        </w:rPr>
        <w:t xml:space="preserve"> can be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made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to incr</w:t>
      </w:r>
      <w:r w:rsidRPr="00D26839">
        <w:rPr>
          <w:rFonts w:cs="Times New Roman"/>
        </w:rPr>
        <w:t>ease</w:t>
      </w:r>
      <w:r w:rsidRPr="009921FB">
        <w:rPr>
          <w:rFonts w:cs="Times New Roman"/>
        </w:rPr>
        <w:t xml:space="preserve"> community</w:t>
      </w:r>
      <w:r w:rsidR="00B65A9D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engagement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>teaching,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scholarship, 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service areas.</w:t>
      </w:r>
    </w:p>
    <w:p w14:paraId="68B29248" w14:textId="15E0F8DD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9921FB">
        <w:rPr>
          <w:rFonts w:cs="Times New Roman"/>
        </w:rPr>
        <w:t>That</w:t>
      </w:r>
      <w:r w:rsidRPr="00816B6D">
        <w:rPr>
          <w:rFonts w:cs="Times New Roman"/>
        </w:rPr>
        <w:t xml:space="preserve"> said, the </w:t>
      </w:r>
      <w:r w:rsidRPr="009921FB">
        <w:rPr>
          <w:rFonts w:cs="Times New Roman"/>
        </w:rPr>
        <w:t>committee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encountered</w:t>
      </w:r>
      <w:r w:rsidRPr="00816B6D">
        <w:rPr>
          <w:rFonts w:cs="Times New Roman"/>
        </w:rPr>
        <w:t xml:space="preserve"> some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limitations with the</w:t>
      </w:r>
      <w:r w:rsidRPr="009921FB">
        <w:rPr>
          <w:rFonts w:cs="Times New Roman"/>
        </w:rPr>
        <w:t xml:space="preserve"> study. First,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committee’s conclusions were </w:t>
      </w:r>
      <w:r w:rsidRPr="00816B6D">
        <w:rPr>
          <w:rFonts w:cs="Times New Roman"/>
        </w:rPr>
        <w:t xml:space="preserve">based on </w:t>
      </w:r>
      <w:r w:rsidRPr="00D26839">
        <w:rPr>
          <w:rFonts w:cs="Times New Roman"/>
        </w:rPr>
        <w:t>specific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descriptors </w:t>
      </w:r>
      <w:r w:rsidRPr="00D26839">
        <w:rPr>
          <w:rFonts w:cs="Times New Roman"/>
        </w:rPr>
        <w:t xml:space="preserve">within the </w:t>
      </w:r>
      <w:r w:rsidRPr="009921FB">
        <w:rPr>
          <w:rFonts w:cs="Times New Roman"/>
        </w:rPr>
        <w:t>rubric. Throughout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process,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the committee had</w:t>
      </w:r>
      <w:r w:rsidRPr="00816B6D">
        <w:rPr>
          <w:rFonts w:cs="Times New Roman"/>
        </w:rPr>
        <w:t xml:space="preserve"> to frequently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remind </w:t>
      </w:r>
      <w:r w:rsidRPr="009921FB">
        <w:rPr>
          <w:rFonts w:cs="Times New Roman"/>
        </w:rPr>
        <w:t>members</w:t>
      </w:r>
      <w:r w:rsidRPr="00816B6D">
        <w:rPr>
          <w:rFonts w:cs="Times New Roman"/>
        </w:rPr>
        <w:t xml:space="preserve"> that the</w:t>
      </w:r>
      <w:r w:rsidRPr="009921FB">
        <w:rPr>
          <w:rFonts w:cs="Times New Roman"/>
        </w:rPr>
        <w:t xml:space="preserve"> rubric</w:t>
      </w:r>
      <w:r w:rsidRPr="00816B6D">
        <w:rPr>
          <w:rFonts w:cs="Times New Roman"/>
        </w:rPr>
        <w:t xml:space="preserve"> was to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be</w:t>
      </w:r>
      <w:r w:rsidRPr="009921FB">
        <w:rPr>
          <w:rFonts w:cs="Times New Roman"/>
        </w:rPr>
        <w:t xml:space="preserve"> applied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college</w:t>
      </w:r>
      <w:r w:rsidRPr="009921FB">
        <w:rPr>
          <w:rFonts w:cs="Times New Roman"/>
        </w:rPr>
        <w:t xml:space="preserve"> level,</w:t>
      </w:r>
      <w:r w:rsidRPr="00816B6D">
        <w:rPr>
          <w:rFonts w:cs="Times New Roman"/>
        </w:rPr>
        <w:t xml:space="preserve"> </w:t>
      </w:r>
      <w:r w:rsidRPr="003E54F2">
        <w:rPr>
          <w:rFonts w:cs="Times New Roman"/>
        </w:rPr>
        <w:t>not the university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or </w:t>
      </w:r>
      <w:r w:rsidRPr="009921FB">
        <w:rPr>
          <w:rFonts w:cs="Times New Roman"/>
        </w:rPr>
        <w:t>departmental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level. In</w:t>
      </w:r>
      <w:r w:rsidRPr="00816B6D">
        <w:rPr>
          <w:rFonts w:cs="Times New Roman"/>
        </w:rPr>
        <w:t xml:space="preserve"> doing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so, the</w:t>
      </w:r>
      <w:r w:rsidRPr="009921FB">
        <w:rPr>
          <w:rFonts w:cs="Times New Roman"/>
        </w:rPr>
        <w:t xml:space="preserve"> committee had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 xml:space="preserve">decide whether </w:t>
      </w:r>
      <w:r w:rsidR="003E54F2" w:rsidRPr="00816B6D">
        <w:rPr>
          <w:rFonts w:cs="Times New Roman"/>
        </w:rPr>
        <w:t>a</w:t>
      </w:r>
      <w:r w:rsidR="003E54F2" w:rsidRPr="00D26839">
        <w:rPr>
          <w:rFonts w:cs="Times New Roman"/>
        </w:rPr>
        <w:t xml:space="preserve">ctivities </w:t>
      </w:r>
      <w:r w:rsidRPr="009921FB">
        <w:rPr>
          <w:rFonts w:cs="Times New Roman"/>
        </w:rPr>
        <w:t>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departmental </w:t>
      </w:r>
      <w:r w:rsidRPr="009921FB">
        <w:rPr>
          <w:rFonts w:cs="Times New Roman"/>
        </w:rPr>
        <w:t>level,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though</w:t>
      </w:r>
      <w:r w:rsidRPr="00816B6D">
        <w:rPr>
          <w:rFonts w:cs="Times New Roman"/>
        </w:rPr>
        <w:t xml:space="preserve"> not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directly</w:t>
      </w:r>
      <w:r w:rsidRPr="009921FB">
        <w:rPr>
          <w:rFonts w:cs="Times New Roman"/>
        </w:rPr>
        <w:t xml:space="preserve"> 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college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level, </w:t>
      </w:r>
      <w:r w:rsidRPr="009921FB">
        <w:rPr>
          <w:rFonts w:cs="Times New Roman"/>
        </w:rPr>
        <w:t>counted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college effort. In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>interest</w:t>
      </w:r>
      <w:r w:rsidRPr="00816B6D">
        <w:rPr>
          <w:rFonts w:cs="Times New Roman"/>
        </w:rPr>
        <w:t xml:space="preserve"> of caution, the </w:t>
      </w:r>
      <w:r w:rsidRPr="009921FB">
        <w:rPr>
          <w:rFonts w:cs="Times New Roman"/>
        </w:rPr>
        <w:t>committee decided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that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only </w:t>
      </w:r>
      <w:r w:rsidRPr="00816B6D">
        <w:rPr>
          <w:rFonts w:cs="Times New Roman"/>
        </w:rPr>
        <w:t>descriptors of</w:t>
      </w:r>
      <w:r w:rsidRPr="009921FB">
        <w:rPr>
          <w:rFonts w:cs="Times New Roman"/>
        </w:rPr>
        <w:t xml:space="preserve"> actions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that</w:t>
      </w:r>
      <w:r w:rsidRPr="00816B6D">
        <w:rPr>
          <w:rFonts w:cs="Times New Roman"/>
        </w:rPr>
        <w:t xml:space="preserve"> applied specifically</w:t>
      </w:r>
      <w:r w:rsidRPr="009921FB">
        <w:rPr>
          <w:rFonts w:cs="Times New Roman"/>
        </w:rPr>
        <w:t xml:space="preserve"> at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college</w:t>
      </w:r>
      <w:r w:rsidR="003E54F2"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level</w:t>
      </w:r>
      <w:r w:rsidRPr="00816B6D">
        <w:rPr>
          <w:rFonts w:cs="Times New Roman"/>
        </w:rPr>
        <w:t xml:space="preserve"> would be</w:t>
      </w:r>
      <w:r w:rsidRPr="009921FB">
        <w:rPr>
          <w:rFonts w:cs="Times New Roman"/>
        </w:rPr>
        <w:t xml:space="preserve"> counted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for advancing </w:t>
      </w:r>
      <w:r w:rsidRPr="00816B6D">
        <w:rPr>
          <w:rFonts w:cs="Times New Roman"/>
        </w:rPr>
        <w:t>beyond the</w:t>
      </w:r>
      <w:r w:rsidRPr="009921FB">
        <w:rPr>
          <w:rFonts w:cs="Times New Roman"/>
        </w:rPr>
        <w:t xml:space="preserve"> “Emerging” stage. </w:t>
      </w:r>
      <w:r w:rsidRPr="00816B6D">
        <w:rPr>
          <w:rFonts w:cs="Times New Roman"/>
        </w:rPr>
        <w:t>As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result, the </w:t>
      </w:r>
      <w:r w:rsidRPr="009921FB">
        <w:rPr>
          <w:rFonts w:cs="Times New Roman"/>
        </w:rPr>
        <w:t xml:space="preserve">committee </w:t>
      </w:r>
      <w:r w:rsidRPr="00816B6D">
        <w:rPr>
          <w:rFonts w:cs="Times New Roman"/>
        </w:rPr>
        <w:t>may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have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been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overly</w:t>
      </w:r>
      <w:r w:rsidRPr="009921FB">
        <w:rPr>
          <w:rFonts w:cs="Times New Roman"/>
        </w:rPr>
        <w:t xml:space="preserve"> restrictive</w:t>
      </w:r>
      <w:r w:rsidRPr="00816B6D">
        <w:rPr>
          <w:rFonts w:cs="Times New Roman"/>
        </w:rPr>
        <w:t xml:space="preserve"> in its </w:t>
      </w:r>
      <w:r w:rsidRPr="009921FB">
        <w:rPr>
          <w:rFonts w:cs="Times New Roman"/>
        </w:rPr>
        <w:t>consideration</w:t>
      </w:r>
      <w:r w:rsidRPr="00816B6D">
        <w:rPr>
          <w:rFonts w:cs="Times New Roman"/>
        </w:rPr>
        <w:t xml:space="preserve">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college’s </w:t>
      </w:r>
      <w:r w:rsidRPr="009921FB">
        <w:rPr>
          <w:rFonts w:cs="Times New Roman"/>
        </w:rPr>
        <w:t>level,</w:t>
      </w:r>
      <w:r w:rsidRPr="00816B6D">
        <w:rPr>
          <w:rFonts w:cs="Times New Roman"/>
        </w:rPr>
        <w:t xml:space="preserve"> according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to the</w:t>
      </w:r>
      <w:r w:rsidRPr="009921FB">
        <w:rPr>
          <w:rFonts w:cs="Times New Roman"/>
        </w:rPr>
        <w:t xml:space="preserve"> rubric.</w:t>
      </w:r>
      <w:r w:rsidRPr="00816B6D">
        <w:rPr>
          <w:rFonts w:cs="Times New Roman"/>
        </w:rPr>
        <w:t xml:space="preserve"> A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second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limitation </w:t>
      </w:r>
      <w:r w:rsidRPr="009921FB">
        <w:rPr>
          <w:rFonts w:cs="Times New Roman"/>
        </w:rPr>
        <w:t>involved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experimental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nature</w:t>
      </w:r>
      <w:r w:rsidRPr="00816B6D">
        <w:rPr>
          <w:rFonts w:cs="Times New Roman"/>
        </w:rPr>
        <w:t xml:space="preserve"> of the </w:t>
      </w:r>
      <w:r w:rsidRPr="009921FB">
        <w:rPr>
          <w:rFonts w:cs="Times New Roman"/>
        </w:rPr>
        <w:t>rubric</w:t>
      </w:r>
      <w:r w:rsidRPr="00816B6D">
        <w:rPr>
          <w:rFonts w:cs="Times New Roman"/>
        </w:rPr>
        <w:t xml:space="preserve"> itself. </w:t>
      </w:r>
      <w:r w:rsidRPr="009921FB">
        <w:rPr>
          <w:rFonts w:cs="Times New Roman"/>
        </w:rPr>
        <w:t xml:space="preserve">Because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rubric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was</w:t>
      </w:r>
      <w:r w:rsidRPr="00816B6D">
        <w:rPr>
          <w:rFonts w:cs="Times New Roman"/>
        </w:rPr>
        <w:t xml:space="preserve"> in beta</w:t>
      </w:r>
      <w:r w:rsidRPr="009921FB">
        <w:rPr>
          <w:rFonts w:cs="Times New Roman"/>
        </w:rPr>
        <w:t xml:space="preserve"> testing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had</w:t>
      </w:r>
      <w:r w:rsidRPr="00816B6D">
        <w:rPr>
          <w:rFonts w:cs="Times New Roman"/>
        </w:rPr>
        <w:t xml:space="preserve"> n</w:t>
      </w:r>
      <w:r w:rsidRPr="00D26839">
        <w:rPr>
          <w:rFonts w:cs="Times New Roman"/>
        </w:rPr>
        <w:t>ot</w:t>
      </w:r>
      <w:r w:rsidRPr="009921FB">
        <w:rPr>
          <w:rFonts w:cs="Times New Roman"/>
        </w:rPr>
        <w:t xml:space="preserve"> yet</w:t>
      </w:r>
      <w:r w:rsidRPr="00816B6D">
        <w:rPr>
          <w:rFonts w:cs="Times New Roman"/>
        </w:rPr>
        <w:t xml:space="preserve"> been </w:t>
      </w:r>
      <w:r w:rsidRPr="009921FB">
        <w:rPr>
          <w:rFonts w:cs="Times New Roman"/>
        </w:rPr>
        <w:t>released,</w:t>
      </w:r>
      <w:r w:rsidRPr="00816B6D">
        <w:rPr>
          <w:rFonts w:cs="Times New Roman"/>
        </w:rPr>
        <w:t xml:space="preserve"> it is possible </w:t>
      </w:r>
      <w:r w:rsidR="003E54F2" w:rsidRPr="00D26839">
        <w:rPr>
          <w:rFonts w:cs="Times New Roman"/>
        </w:rPr>
        <w:t xml:space="preserve">that </w:t>
      </w:r>
      <w:r w:rsidRPr="003E54F2">
        <w:rPr>
          <w:rFonts w:cs="Times New Roman"/>
        </w:rPr>
        <w:t>a</w:t>
      </w:r>
      <w:r w:rsidRPr="009921FB">
        <w:rPr>
          <w:rFonts w:cs="Times New Roman"/>
        </w:rPr>
        <w:t xml:space="preserve"> final</w:t>
      </w:r>
      <w:r w:rsidRPr="00816B6D">
        <w:rPr>
          <w:rFonts w:cs="Times New Roman"/>
        </w:rPr>
        <w:t xml:space="preserve"> version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 rubric</w:t>
      </w:r>
      <w:r w:rsidRPr="009921FB">
        <w:rPr>
          <w:rFonts w:cs="Times New Roman"/>
        </w:rPr>
        <w:t xml:space="preserve"> may </w:t>
      </w:r>
      <w:r w:rsidRPr="00816B6D">
        <w:rPr>
          <w:rFonts w:cs="Times New Roman"/>
        </w:rPr>
        <w:t>include</w:t>
      </w:r>
      <w:r w:rsidRPr="009921FB">
        <w:rPr>
          <w:rFonts w:cs="Times New Roman"/>
        </w:rPr>
        <w:t xml:space="preserve"> updated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descriptors.</w:t>
      </w:r>
      <w:r w:rsidRPr="00816B6D">
        <w:rPr>
          <w:rFonts w:cs="Times New Roman"/>
        </w:rPr>
        <w:t xml:space="preserve"> Thus, </w:t>
      </w:r>
      <w:r w:rsidRPr="009921FB">
        <w:rPr>
          <w:rFonts w:cs="Times New Roman"/>
        </w:rPr>
        <w:t>future research</w:t>
      </w:r>
      <w:r w:rsidRPr="00816B6D">
        <w:rPr>
          <w:rFonts w:cs="Times New Roman"/>
        </w:rPr>
        <w:t xml:space="preserve"> conducted </w:t>
      </w:r>
      <w:r w:rsidRPr="009921FB">
        <w:rPr>
          <w:rFonts w:cs="Times New Roman"/>
        </w:rPr>
        <w:t>with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engaged college </w:t>
      </w:r>
      <w:r w:rsidRPr="00816B6D">
        <w:rPr>
          <w:rFonts w:cs="Times New Roman"/>
        </w:rPr>
        <w:t>rubric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should</w:t>
      </w:r>
      <w:r w:rsidRPr="009921FB">
        <w:rPr>
          <w:rFonts w:cs="Times New Roman"/>
        </w:rPr>
        <w:t xml:space="preserve"> continue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>refine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lastRenderedPageBreak/>
        <w:t>replicate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>present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study.</w:t>
      </w:r>
    </w:p>
    <w:p w14:paraId="3E7AD736" w14:textId="1D3C770A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816B6D">
        <w:rPr>
          <w:rFonts w:cs="Times New Roman"/>
        </w:rPr>
        <w:t>As the</w:t>
      </w:r>
      <w:r w:rsidRPr="009921FB">
        <w:rPr>
          <w:rFonts w:cs="Times New Roman"/>
        </w:rPr>
        <w:t xml:space="preserve"> college </w:t>
      </w:r>
      <w:r w:rsidRPr="00816B6D">
        <w:rPr>
          <w:rFonts w:cs="Times New Roman"/>
        </w:rPr>
        <w:t>m</w:t>
      </w:r>
      <w:r w:rsidRPr="00D26839">
        <w:rPr>
          <w:rFonts w:cs="Times New Roman"/>
        </w:rPr>
        <w:t xml:space="preserve">oves forward </w:t>
      </w:r>
      <w:r w:rsidRPr="009921FB">
        <w:rPr>
          <w:rFonts w:cs="Times New Roman"/>
        </w:rPr>
        <w:t>with</w:t>
      </w:r>
      <w:r w:rsidRPr="00816B6D">
        <w:rPr>
          <w:rFonts w:cs="Times New Roman"/>
        </w:rPr>
        <w:t xml:space="preserve"> the implementation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practices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coursework, data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will</w:t>
      </w:r>
      <w:r w:rsidRPr="00816B6D">
        <w:rPr>
          <w:rFonts w:cs="Times New Roman"/>
        </w:rPr>
        <w:t xml:space="preserve"> be </w:t>
      </w:r>
      <w:r w:rsidRPr="009921FB">
        <w:rPr>
          <w:rFonts w:cs="Times New Roman"/>
        </w:rPr>
        <w:t>collected</w:t>
      </w:r>
      <w:r w:rsidRPr="00816B6D">
        <w:rPr>
          <w:rFonts w:cs="Times New Roman"/>
        </w:rPr>
        <w:t xml:space="preserve"> to </w:t>
      </w:r>
      <w:r w:rsidR="003E54F2" w:rsidRPr="00D26839">
        <w:rPr>
          <w:rFonts w:cs="Times New Roman"/>
        </w:rPr>
        <w:t>identify any potential</w:t>
      </w:r>
      <w:r w:rsidRPr="009921FB">
        <w:rPr>
          <w:rFonts w:cs="Times New Roman"/>
        </w:rPr>
        <w:t xml:space="preserve"> increase</w:t>
      </w:r>
      <w:r w:rsidR="003E54F2" w:rsidRPr="00816B6D">
        <w:rPr>
          <w:rFonts w:cs="Times New Roman"/>
        </w:rPr>
        <w:t>s in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retention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numbers</w:t>
      </w:r>
      <w:r w:rsidRPr="00816B6D">
        <w:rPr>
          <w:rFonts w:cs="Times New Roman"/>
        </w:rPr>
        <w:t xml:space="preserve"> in </w:t>
      </w:r>
      <w:r w:rsidRPr="009921FB">
        <w:rPr>
          <w:rFonts w:cs="Times New Roman"/>
        </w:rPr>
        <w:t>programs and</w:t>
      </w:r>
      <w:r w:rsidR="003E54F2" w:rsidRPr="003E54F2">
        <w:rPr>
          <w:rFonts w:cs="Times New Roman"/>
        </w:rPr>
        <w:t xml:space="preserve"> </w:t>
      </w:r>
      <w:r w:rsidRPr="003E54F2">
        <w:rPr>
          <w:rFonts w:cs="Times New Roman"/>
        </w:rPr>
        <w:t>thereby</w:t>
      </w:r>
      <w:r w:rsidRPr="009921FB">
        <w:rPr>
          <w:rFonts w:cs="Times New Roman"/>
        </w:rPr>
        <w:t xml:space="preserve"> </w:t>
      </w:r>
      <w:r w:rsidR="003E54F2" w:rsidRPr="00816B6D">
        <w:rPr>
          <w:rFonts w:cs="Times New Roman"/>
        </w:rPr>
        <w:t>t</w:t>
      </w:r>
      <w:r w:rsidR="003E54F2" w:rsidRPr="00D26839">
        <w:rPr>
          <w:rFonts w:cs="Times New Roman"/>
        </w:rPr>
        <w:t xml:space="preserve">o determine whether </w:t>
      </w:r>
      <w:r w:rsidRPr="003E54F2">
        <w:rPr>
          <w:rFonts w:cs="Times New Roman"/>
        </w:rPr>
        <w:t>to more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fully</w:t>
      </w:r>
      <w:r w:rsidRPr="009921FB">
        <w:rPr>
          <w:rFonts w:cs="Times New Roman"/>
        </w:rPr>
        <w:t xml:space="preserve"> embrace </w:t>
      </w:r>
      <w:r w:rsidRPr="00816B6D">
        <w:rPr>
          <w:rFonts w:cs="Times New Roman"/>
        </w:rPr>
        <w:t>these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methods.</w:t>
      </w:r>
      <w:r w:rsidRPr="009921FB">
        <w:rPr>
          <w:rFonts w:cs="Times New Roman"/>
        </w:rPr>
        <w:t xml:space="preserve"> </w:t>
      </w:r>
      <w:r w:rsidR="003E54F2" w:rsidRPr="00816B6D">
        <w:rPr>
          <w:rFonts w:cs="Times New Roman"/>
        </w:rPr>
        <w:t>T</w:t>
      </w:r>
      <w:r w:rsidR="003E54F2" w:rsidRPr="00D26839">
        <w:rPr>
          <w:rFonts w:cs="Times New Roman"/>
        </w:rPr>
        <w:t>hese</w:t>
      </w:r>
      <w:r w:rsidR="003E54F2" w:rsidRPr="009921FB">
        <w:rPr>
          <w:rFonts w:cs="Times New Roman"/>
        </w:rPr>
        <w:t xml:space="preserve"> </w:t>
      </w:r>
      <w:r w:rsidR="000B16D8" w:rsidRPr="009921FB">
        <w:rPr>
          <w:rFonts w:cs="Times New Roman"/>
        </w:rPr>
        <w:t>data may be persuasive in</w:t>
      </w:r>
      <w:r w:rsidRPr="00816B6D">
        <w:rPr>
          <w:rFonts w:cs="Times New Roman"/>
        </w:rPr>
        <w:t xml:space="preserve"> encourag</w:t>
      </w:r>
      <w:r w:rsidR="000B16D8" w:rsidRPr="00D26839">
        <w:rPr>
          <w:rFonts w:cs="Times New Roman"/>
        </w:rPr>
        <w:t>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other</w:t>
      </w:r>
      <w:r w:rsidRPr="009921FB">
        <w:rPr>
          <w:rFonts w:cs="Times New Roman"/>
        </w:rPr>
        <w:t xml:space="preserve"> colleges</w:t>
      </w:r>
      <w:r w:rsidRPr="00816B6D">
        <w:rPr>
          <w:rFonts w:cs="Times New Roman"/>
        </w:rPr>
        <w:t xml:space="preserve"> on</w:t>
      </w:r>
      <w:r w:rsidRPr="009921FB">
        <w:rPr>
          <w:rFonts w:cs="Times New Roman"/>
        </w:rPr>
        <w:t xml:space="preserve"> campus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begin</w:t>
      </w:r>
      <w:r w:rsidRPr="00816B6D">
        <w:rPr>
          <w:rFonts w:cs="Times New Roman"/>
        </w:rPr>
        <w:t xml:space="preserve"> exploring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rubric,</w:t>
      </w:r>
      <w:r w:rsidRPr="00816B6D">
        <w:rPr>
          <w:rFonts w:cs="Times New Roman"/>
        </w:rPr>
        <w:t xml:space="preserve"> clarify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 value of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CEL</w:t>
      </w:r>
      <w:r w:rsidRPr="009921FB">
        <w:rPr>
          <w:rFonts w:cs="Times New Roman"/>
        </w:rPr>
        <w:t xml:space="preserve"> practices</w:t>
      </w:r>
      <w:r w:rsidRPr="00816B6D">
        <w:rPr>
          <w:rFonts w:cs="Times New Roman"/>
        </w:rPr>
        <w:t xml:space="preserve"> to</w:t>
      </w:r>
      <w:r w:rsidRPr="009921FB">
        <w:rPr>
          <w:rFonts w:cs="Times New Roman"/>
        </w:rPr>
        <w:t xml:space="preserve"> retain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students,</w:t>
      </w:r>
      <w:r w:rsidRPr="00816B6D">
        <w:rPr>
          <w:rFonts w:cs="Times New Roman"/>
        </w:rPr>
        <w:t xml:space="preserve"> and</w:t>
      </w:r>
      <w:r w:rsidRPr="009921FB">
        <w:rPr>
          <w:rFonts w:cs="Times New Roman"/>
        </w:rPr>
        <w:t xml:space="preserve"> increase </w:t>
      </w:r>
      <w:r w:rsidRPr="00816B6D">
        <w:rPr>
          <w:rFonts w:cs="Times New Roman"/>
        </w:rPr>
        <w:t xml:space="preserve">the </w:t>
      </w:r>
      <w:r w:rsidRPr="009921FB">
        <w:rPr>
          <w:rFonts w:cs="Times New Roman"/>
        </w:rPr>
        <w:t>depth</w:t>
      </w:r>
      <w:r w:rsidRPr="00816B6D">
        <w:rPr>
          <w:rFonts w:cs="Times New Roman"/>
        </w:rPr>
        <w:t xml:space="preserve"> of knowledge</w:t>
      </w:r>
      <w:r w:rsidRPr="009921FB">
        <w:rPr>
          <w:rFonts w:cs="Times New Roman"/>
        </w:rPr>
        <w:t xml:space="preserve"> they gain</w:t>
      </w:r>
      <w:r w:rsidRPr="00816B6D">
        <w:rPr>
          <w:rFonts w:cs="Times New Roman"/>
        </w:rPr>
        <w:t xml:space="preserve"> in t</w:t>
      </w:r>
      <w:r w:rsidRPr="00D26839">
        <w:rPr>
          <w:rFonts w:cs="Times New Roman"/>
        </w:rPr>
        <w:t xml:space="preserve">he </w:t>
      </w:r>
      <w:r w:rsidRPr="009921FB">
        <w:rPr>
          <w:rFonts w:cs="Times New Roman"/>
        </w:rPr>
        <w:t>pro</w:t>
      </w:r>
      <w:r w:rsidR="000B16D8" w:rsidRPr="009921FB">
        <w:rPr>
          <w:rFonts w:cs="Times New Roman"/>
        </w:rPr>
        <w:t>cess</w:t>
      </w:r>
      <w:r w:rsidRPr="009921FB">
        <w:rPr>
          <w:rFonts w:cs="Times New Roman"/>
        </w:rPr>
        <w:t>.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roll-out</w:t>
      </w:r>
      <w:r w:rsidRPr="00816B6D">
        <w:rPr>
          <w:rFonts w:cs="Times New Roman"/>
        </w:rPr>
        <w:t xml:space="preserve"> of the</w:t>
      </w:r>
      <w:r w:rsidRPr="009921FB">
        <w:rPr>
          <w:rFonts w:cs="Times New Roman"/>
        </w:rPr>
        <w:t xml:space="preserve"> HIEE</w:t>
      </w:r>
      <w:r w:rsidRPr="00816B6D">
        <w:rPr>
          <w:rFonts w:cs="Times New Roman"/>
        </w:rPr>
        <w:t xml:space="preserve"> initiative should assist in </w:t>
      </w:r>
      <w:r w:rsidRPr="009921FB">
        <w:rPr>
          <w:rFonts w:cs="Times New Roman"/>
        </w:rPr>
        <w:t>data-gathering efforts,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 xml:space="preserve">since </w:t>
      </w:r>
      <w:r w:rsidRPr="00816B6D">
        <w:rPr>
          <w:rFonts w:cs="Times New Roman"/>
        </w:rPr>
        <w:t>more</w:t>
      </w:r>
      <w:r w:rsidRPr="009921FB">
        <w:rPr>
          <w:rFonts w:cs="Times New Roman"/>
        </w:rPr>
        <w:t xml:space="preserve"> entities</w:t>
      </w:r>
      <w:r w:rsidRPr="00816B6D">
        <w:rPr>
          <w:rFonts w:cs="Times New Roman"/>
        </w:rPr>
        <w:t xml:space="preserve"> (the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Provost’</w:t>
      </w:r>
      <w:r w:rsidRPr="009921FB">
        <w:rPr>
          <w:rFonts w:cs="Times New Roman"/>
        </w:rPr>
        <w:t xml:space="preserve"> Office,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Office </w:t>
      </w:r>
      <w:r w:rsidRPr="00816B6D">
        <w:rPr>
          <w:rFonts w:cs="Times New Roman"/>
        </w:rPr>
        <w:t>of</w:t>
      </w:r>
      <w:r w:rsidRPr="009921FB">
        <w:rPr>
          <w:rFonts w:cs="Times New Roman"/>
        </w:rPr>
        <w:t xml:space="preserve"> Institutional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Research,</w:t>
      </w:r>
      <w:r w:rsidRPr="00816B6D">
        <w:rPr>
          <w:rFonts w:cs="Times New Roman"/>
        </w:rPr>
        <w:t xml:space="preserve"> the </w:t>
      </w:r>
      <w:r w:rsidRPr="009921FB">
        <w:rPr>
          <w:rFonts w:cs="Times New Roman"/>
        </w:rPr>
        <w:t xml:space="preserve">Center </w:t>
      </w:r>
      <w:r w:rsidRPr="00816B6D">
        <w:rPr>
          <w:rFonts w:cs="Times New Roman"/>
        </w:rPr>
        <w:t>for Community</w:t>
      </w:r>
      <w:r w:rsidRPr="009921FB">
        <w:rPr>
          <w:rFonts w:cs="Times New Roman"/>
        </w:rPr>
        <w:t xml:space="preserve"> Engaged Learning,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Lindquist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College)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will</w:t>
      </w:r>
      <w:r w:rsidRPr="00816B6D">
        <w:rPr>
          <w:rFonts w:cs="Times New Roman"/>
        </w:rPr>
        <w:t xml:space="preserve"> now </w:t>
      </w:r>
      <w:r w:rsidR="003E54F2" w:rsidRPr="00816B6D">
        <w:rPr>
          <w:rFonts w:cs="Times New Roman"/>
        </w:rPr>
        <w:t>c</w:t>
      </w:r>
      <w:r w:rsidR="003E54F2" w:rsidRPr="00D26839">
        <w:rPr>
          <w:rFonts w:cs="Times New Roman"/>
        </w:rPr>
        <w:t xml:space="preserve">onduct </w:t>
      </w:r>
      <w:r w:rsidRPr="003E54F2">
        <w:rPr>
          <w:rFonts w:cs="Times New Roman"/>
        </w:rPr>
        <w:t xml:space="preserve">assessments </w:t>
      </w:r>
      <w:r w:rsidR="003E54F2" w:rsidRPr="003E54F2">
        <w:rPr>
          <w:rFonts w:cs="Times New Roman"/>
        </w:rPr>
        <w:t xml:space="preserve">of </w:t>
      </w:r>
      <w:r w:rsidRPr="003E54F2">
        <w:rPr>
          <w:rFonts w:cs="Times New Roman"/>
        </w:rPr>
        <w:t>how community</w:t>
      </w:r>
      <w:r w:rsidRPr="009921FB">
        <w:rPr>
          <w:rFonts w:cs="Times New Roman"/>
        </w:rPr>
        <w:t xml:space="preserve"> engagement</w:t>
      </w:r>
      <w:r w:rsidR="003E54F2" w:rsidRPr="00816B6D">
        <w:rPr>
          <w:rFonts w:cs="Times New Roman"/>
        </w:rPr>
        <w:t>—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other </w:t>
      </w:r>
      <w:r w:rsidRPr="009921FB">
        <w:rPr>
          <w:rFonts w:cs="Times New Roman"/>
        </w:rPr>
        <w:t>high-impact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practices</w:t>
      </w:r>
      <w:r w:rsidR="003E54F2" w:rsidRPr="00816B6D">
        <w:rPr>
          <w:rFonts w:cs="Times New Roman"/>
        </w:rPr>
        <w:t>—</w:t>
      </w:r>
      <w:r w:rsidRPr="009921FB">
        <w:rPr>
          <w:rFonts w:cs="Times New Roman"/>
        </w:rPr>
        <w:t>affects</w:t>
      </w:r>
      <w:r w:rsidRPr="00816B6D">
        <w:rPr>
          <w:rFonts w:cs="Times New Roman"/>
        </w:rPr>
        <w:t xml:space="preserve"> student </w:t>
      </w:r>
      <w:r w:rsidRPr="009921FB">
        <w:rPr>
          <w:rFonts w:cs="Times New Roman"/>
        </w:rPr>
        <w:t>success.</w:t>
      </w:r>
    </w:p>
    <w:p w14:paraId="099F129B" w14:textId="33AF851D" w:rsidR="00586D4D" w:rsidRPr="00816B6D" w:rsidRDefault="00B474A5" w:rsidP="009921FB">
      <w:pPr>
        <w:pStyle w:val="BodyText"/>
        <w:spacing w:line="480" w:lineRule="auto"/>
        <w:ind w:left="0" w:firstLine="720"/>
        <w:rPr>
          <w:rFonts w:cs="Times New Roman"/>
        </w:rPr>
      </w:pPr>
      <w:r w:rsidRPr="00D26839">
        <w:rPr>
          <w:rFonts w:cs="Times New Roman"/>
        </w:rPr>
        <w:t xml:space="preserve">Without the </w:t>
      </w:r>
      <w:r w:rsidRPr="009921FB">
        <w:rPr>
          <w:rFonts w:cs="Times New Roman"/>
        </w:rPr>
        <w:t xml:space="preserve">commitment </w:t>
      </w:r>
      <w:r w:rsidRPr="00816B6D">
        <w:rPr>
          <w:rFonts w:cs="Times New Roman"/>
        </w:rPr>
        <w:t>of the</w:t>
      </w:r>
      <w:r w:rsidRPr="009921FB">
        <w:rPr>
          <w:rFonts w:cs="Times New Roman"/>
        </w:rPr>
        <w:t xml:space="preserve"> college</w:t>
      </w:r>
      <w:r w:rsidR="003E54F2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it is </w:t>
      </w:r>
      <w:r w:rsidRPr="009921FB">
        <w:rPr>
          <w:rFonts w:cs="Times New Roman"/>
        </w:rPr>
        <w:t>difficult</w:t>
      </w:r>
      <w:r w:rsidRPr="00816B6D">
        <w:rPr>
          <w:rFonts w:cs="Times New Roman"/>
        </w:rPr>
        <w:t xml:space="preserve"> for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university</w:t>
      </w:r>
      <w:r w:rsidRPr="009921FB">
        <w:rPr>
          <w:rFonts w:cs="Times New Roman"/>
        </w:rPr>
        <w:t xml:space="preserve"> initiatives</w:t>
      </w:r>
      <w:r w:rsidRPr="00816B6D">
        <w:rPr>
          <w:rFonts w:cs="Times New Roman"/>
        </w:rPr>
        <w:t xml:space="preserve"> to </w:t>
      </w:r>
      <w:r w:rsidRPr="009921FB">
        <w:rPr>
          <w:rFonts w:cs="Times New Roman"/>
        </w:rPr>
        <w:t>reach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all levels</w:t>
      </w:r>
      <w:r w:rsidR="003E54F2" w:rsidRPr="00816B6D">
        <w:rPr>
          <w:rFonts w:cs="Times New Roman"/>
        </w:rPr>
        <w:t xml:space="preserve">, </w:t>
      </w:r>
      <w:r w:rsidRPr="003E54F2">
        <w:rPr>
          <w:rFonts w:cs="Times New Roman"/>
        </w:rPr>
        <w:t>especially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front-line</w:t>
      </w:r>
      <w:r w:rsidRPr="009921FB">
        <w:rPr>
          <w:rFonts w:cs="Times New Roman"/>
        </w:rPr>
        <w:t xml:space="preserve"> areas</w:t>
      </w:r>
      <w:r w:rsidRPr="00816B6D">
        <w:rPr>
          <w:rFonts w:cs="Times New Roman"/>
        </w:rPr>
        <w:t xml:space="preserve"> that </w:t>
      </w:r>
      <w:r w:rsidRPr="009921FB">
        <w:rPr>
          <w:rFonts w:cs="Times New Roman"/>
        </w:rPr>
        <w:t xml:space="preserve">perhaps have </w:t>
      </w:r>
      <w:r w:rsidRPr="00816B6D">
        <w:rPr>
          <w:rFonts w:cs="Times New Roman"/>
        </w:rPr>
        <w:t>the most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influence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in </w:t>
      </w:r>
      <w:r w:rsidRPr="009921FB">
        <w:rPr>
          <w:rFonts w:cs="Times New Roman"/>
        </w:rPr>
        <w:t xml:space="preserve">determining </w:t>
      </w:r>
      <w:r w:rsidRPr="00816B6D">
        <w:rPr>
          <w:rFonts w:cs="Times New Roman"/>
        </w:rPr>
        <w:t>student</w:t>
      </w:r>
      <w:r w:rsidRPr="009921FB">
        <w:rPr>
          <w:rFonts w:cs="Times New Roman"/>
        </w:rPr>
        <w:t xml:space="preserve"> experience.</w:t>
      </w:r>
      <w:r w:rsidRPr="00816B6D">
        <w:rPr>
          <w:rFonts w:cs="Times New Roman"/>
        </w:rPr>
        <w:t xml:space="preserve"> Coupled with </w:t>
      </w:r>
      <w:r w:rsidRPr="009921FB">
        <w:rPr>
          <w:rFonts w:cs="Times New Roman"/>
        </w:rPr>
        <w:t>departments,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college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is a </w:t>
      </w:r>
      <w:r w:rsidRPr="009921FB">
        <w:rPr>
          <w:rFonts w:cs="Times New Roman"/>
        </w:rPr>
        <w:t>critical</w:t>
      </w:r>
      <w:r w:rsidRPr="00816B6D">
        <w:rPr>
          <w:rFonts w:cs="Times New Roman"/>
        </w:rPr>
        <w:t xml:space="preserve"> site for faculty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</w:t>
      </w:r>
      <w:r w:rsidRPr="009921FB">
        <w:rPr>
          <w:rFonts w:cs="Times New Roman"/>
        </w:rPr>
        <w:t xml:space="preserve">engage </w:t>
      </w:r>
      <w:r w:rsidRPr="00816B6D">
        <w:rPr>
          <w:rFonts w:cs="Times New Roman"/>
        </w:rPr>
        <w:t>in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discussions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reflections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about</w:t>
      </w:r>
      <w:r w:rsidRPr="00816B6D">
        <w:rPr>
          <w:rFonts w:cs="Times New Roman"/>
        </w:rPr>
        <w:t xml:space="preserve"> the</w:t>
      </w:r>
      <w:r w:rsidRPr="009921FB">
        <w:rPr>
          <w:rFonts w:cs="Times New Roman"/>
        </w:rPr>
        <w:t xml:space="preserve"> way </w:t>
      </w:r>
      <w:r w:rsidRPr="00816B6D">
        <w:rPr>
          <w:rFonts w:cs="Times New Roman"/>
        </w:rPr>
        <w:t>their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teaching</w:t>
      </w:r>
      <w:r w:rsidRPr="009921FB">
        <w:rPr>
          <w:rFonts w:cs="Times New Roman"/>
        </w:rPr>
        <w:t xml:space="preserve"> and</w:t>
      </w:r>
      <w:r w:rsidRPr="00816B6D">
        <w:rPr>
          <w:rFonts w:cs="Times New Roman"/>
        </w:rPr>
        <w:t xml:space="preserve"> scholarship </w:t>
      </w:r>
      <w:r w:rsidRPr="009921FB">
        <w:rPr>
          <w:rFonts w:cs="Times New Roman"/>
        </w:rPr>
        <w:t>connect</w:t>
      </w:r>
      <w:r w:rsidRPr="00816B6D">
        <w:rPr>
          <w:rFonts w:cs="Times New Roman"/>
        </w:rPr>
        <w:t xml:space="preserve"> to the</w:t>
      </w:r>
      <w:r w:rsidRPr="009921FB">
        <w:rPr>
          <w:rFonts w:cs="Times New Roman"/>
        </w:rPr>
        <w:t xml:space="preserve"> community.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Therefore</w:t>
      </w:r>
      <w:r w:rsidR="003E54F2" w:rsidRPr="00816B6D">
        <w:rPr>
          <w:rFonts w:cs="Times New Roman"/>
        </w:rPr>
        <w:t>,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</w:t>
      </w:r>
      <w:r w:rsidR="00B65A9D" w:rsidRPr="00816B6D">
        <w:rPr>
          <w:rFonts w:cs="Times New Roman"/>
        </w:rPr>
        <w:t>engaged</w:t>
      </w:r>
      <w:r w:rsidR="00B65A9D" w:rsidRPr="00D26839">
        <w:rPr>
          <w:rFonts w:cs="Times New Roman"/>
        </w:rPr>
        <w:t xml:space="preserve"> college rubric</w:t>
      </w:r>
      <w:r w:rsidRPr="009921FB">
        <w:rPr>
          <w:rFonts w:cs="Times New Roman"/>
        </w:rPr>
        <w:t xml:space="preserve"> project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serves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as an</w:t>
      </w:r>
      <w:r w:rsidRPr="00816B6D">
        <w:rPr>
          <w:rFonts w:cs="Times New Roman"/>
        </w:rPr>
        <w:t xml:space="preserve"> example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of </w:t>
      </w:r>
      <w:r w:rsidRPr="009921FB">
        <w:rPr>
          <w:rFonts w:cs="Times New Roman"/>
        </w:rPr>
        <w:t>how</w:t>
      </w:r>
      <w:r w:rsidRPr="00816B6D">
        <w:rPr>
          <w:rFonts w:cs="Times New Roman"/>
        </w:rPr>
        <w:t xml:space="preserve"> faculty</w:t>
      </w:r>
      <w:r w:rsidRPr="009921FB">
        <w:rPr>
          <w:rFonts w:cs="Times New Roman"/>
        </w:rPr>
        <w:t xml:space="preserve"> members</w:t>
      </w:r>
      <w:r w:rsidRPr="00816B6D">
        <w:rPr>
          <w:rFonts w:cs="Times New Roman"/>
        </w:rPr>
        <w:t xml:space="preserve"> must </w:t>
      </w:r>
      <w:r w:rsidRPr="009921FB">
        <w:rPr>
          <w:rFonts w:cs="Times New Roman"/>
        </w:rPr>
        <w:t>often</w:t>
      </w:r>
      <w:r w:rsidRPr="00816B6D">
        <w:rPr>
          <w:rFonts w:cs="Times New Roman"/>
        </w:rPr>
        <w:t xml:space="preserve"> work cooperatively</w:t>
      </w:r>
      <w:r w:rsidRPr="009921FB">
        <w:rPr>
          <w:rFonts w:cs="Times New Roman"/>
        </w:rPr>
        <w:t xml:space="preserve"> </w:t>
      </w:r>
      <w:r w:rsidRPr="00816B6D">
        <w:rPr>
          <w:rFonts w:cs="Times New Roman"/>
        </w:rPr>
        <w:t xml:space="preserve">to assess CE </w:t>
      </w:r>
      <w:r w:rsidRPr="009921FB">
        <w:rPr>
          <w:rFonts w:cs="Times New Roman"/>
        </w:rPr>
        <w:t>involvement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and</w:t>
      </w:r>
      <w:r w:rsidRPr="00816B6D">
        <w:rPr>
          <w:rFonts w:cs="Times New Roman"/>
        </w:rPr>
        <w:t xml:space="preserve"> then </w:t>
      </w:r>
      <w:r w:rsidRPr="009921FB">
        <w:rPr>
          <w:rFonts w:cs="Times New Roman"/>
        </w:rPr>
        <w:t>implement</w:t>
      </w:r>
      <w:r w:rsidRPr="00816B6D">
        <w:rPr>
          <w:rFonts w:cs="Times New Roman"/>
        </w:rPr>
        <w:t xml:space="preserve"> </w:t>
      </w:r>
      <w:r w:rsidRPr="009921FB">
        <w:rPr>
          <w:rFonts w:cs="Times New Roman"/>
        </w:rPr>
        <w:t>feasible, practical changes</w:t>
      </w:r>
      <w:r w:rsidRPr="00816B6D">
        <w:rPr>
          <w:rFonts w:cs="Times New Roman"/>
        </w:rPr>
        <w:t xml:space="preserve"> that </w:t>
      </w:r>
      <w:r w:rsidRPr="009921FB">
        <w:rPr>
          <w:rFonts w:cs="Times New Roman"/>
        </w:rPr>
        <w:t xml:space="preserve">increase </w:t>
      </w:r>
      <w:r w:rsidRPr="00816B6D">
        <w:rPr>
          <w:rFonts w:cs="Times New Roman"/>
        </w:rPr>
        <w:t>the</w:t>
      </w:r>
      <w:r w:rsidRPr="009921FB">
        <w:rPr>
          <w:rFonts w:cs="Times New Roman"/>
        </w:rPr>
        <w:t xml:space="preserve"> value</w:t>
      </w:r>
      <w:r w:rsidRPr="00816B6D">
        <w:rPr>
          <w:rFonts w:cs="Times New Roman"/>
        </w:rPr>
        <w:t xml:space="preserve"> of engaged </w:t>
      </w:r>
      <w:r w:rsidRPr="009921FB">
        <w:rPr>
          <w:rFonts w:cs="Times New Roman"/>
        </w:rPr>
        <w:t>work.</w:t>
      </w:r>
    </w:p>
    <w:p w14:paraId="1546E5E5" w14:textId="77777777" w:rsidR="001571EF" w:rsidRPr="009921FB" w:rsidRDefault="001571EF" w:rsidP="009921FB">
      <w:pPr>
        <w:spacing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921FB">
        <w:rPr>
          <w:rFonts w:ascii="Times New Roman" w:hAnsi="Times New Roman" w:cs="Times New Roman"/>
          <w:sz w:val="24"/>
          <w:szCs w:val="24"/>
        </w:rPr>
        <w:br w:type="page"/>
      </w:r>
    </w:p>
    <w:p w14:paraId="36C0A0C6" w14:textId="031D4759" w:rsidR="00586D4D" w:rsidRPr="007726E2" w:rsidRDefault="00B474A5" w:rsidP="007726E2">
      <w:pPr>
        <w:pStyle w:val="Heading1"/>
        <w:spacing w:before="0" w:line="480" w:lineRule="auto"/>
        <w:ind w:left="0"/>
        <w:jc w:val="center"/>
        <w:rPr>
          <w:b w:val="0"/>
          <w:bCs w:val="0"/>
        </w:rPr>
      </w:pPr>
      <w:r w:rsidRPr="007726E2">
        <w:rPr>
          <w:b w:val="0"/>
        </w:rPr>
        <w:lastRenderedPageBreak/>
        <w:t>References</w:t>
      </w:r>
    </w:p>
    <w:p w14:paraId="59D58979" w14:textId="6F927223" w:rsidR="00586D4D" w:rsidRPr="007726E2" w:rsidRDefault="00B474A5" w:rsidP="007726E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26E2">
        <w:rPr>
          <w:rFonts w:ascii="Times New Roman" w:hAnsi="Times New Roman"/>
          <w:sz w:val="24"/>
        </w:rPr>
        <w:t>Bringle</w:t>
      </w:r>
      <w:proofErr w:type="spellEnd"/>
      <w:r w:rsidRPr="007726E2">
        <w:rPr>
          <w:rFonts w:ascii="Times New Roman" w:hAnsi="Times New Roman"/>
          <w:sz w:val="24"/>
        </w:rPr>
        <w:t xml:space="preserve">, R. G., &amp; Clayton, P. H. (2012). Civic education through service learning: What, how, and why? In L. McIlrath &amp; A. Lyons (Eds.), </w:t>
      </w:r>
      <w:r w:rsidRPr="007726E2">
        <w:rPr>
          <w:rFonts w:ascii="Times New Roman" w:hAnsi="Times New Roman"/>
          <w:i/>
          <w:sz w:val="24"/>
        </w:rPr>
        <w:t xml:space="preserve">Higher education and civic engagement: Comparative perspectives </w:t>
      </w:r>
      <w:r w:rsidRPr="007726E2">
        <w:rPr>
          <w:rFonts w:ascii="Times New Roman" w:hAnsi="Times New Roman"/>
          <w:sz w:val="24"/>
        </w:rPr>
        <w:t>(pp. 101-124). New York, NY: Palgrave Macmillan.</w:t>
      </w:r>
    </w:p>
    <w:p w14:paraId="4BD19657" w14:textId="7ED6D1C8" w:rsidR="00AF05A3" w:rsidRPr="007726E2" w:rsidRDefault="00AC6626" w:rsidP="007726E2">
      <w:pPr>
        <w:spacing w:line="480" w:lineRule="auto"/>
        <w:ind w:left="720" w:hanging="720"/>
        <w:rPr>
          <w:rFonts w:ascii="Times New Roman" w:hAnsi="Times New Roman"/>
          <w:sz w:val="24"/>
        </w:rPr>
      </w:pPr>
      <w:r w:rsidRPr="007726E2">
        <w:rPr>
          <w:rFonts w:ascii="Times New Roman" w:hAnsi="Times New Roman"/>
          <w:sz w:val="24"/>
        </w:rPr>
        <w:t>Carnegie Classification of Institutions of Higher Education</w:t>
      </w:r>
      <w:r w:rsidR="007726E2">
        <w:rPr>
          <w:rFonts w:ascii="Times New Roman" w:hAnsi="Times New Roman"/>
          <w:sz w:val="24"/>
        </w:rPr>
        <w:t>.</w:t>
      </w:r>
      <w:r w:rsidRPr="007726E2">
        <w:rPr>
          <w:rFonts w:ascii="Times New Roman" w:hAnsi="Times New Roman"/>
          <w:sz w:val="24"/>
        </w:rPr>
        <w:t xml:space="preserve"> (n.d.). About Carnegie Classification. Retrieved from http://carnegieclassifications.iu.edu/</w:t>
      </w:r>
    </w:p>
    <w:p w14:paraId="7007D7A6" w14:textId="5E02D85F" w:rsidR="00586D4D" w:rsidRPr="007726E2" w:rsidRDefault="00B474A5" w:rsidP="007726E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726E2">
        <w:rPr>
          <w:rFonts w:ascii="Times New Roman" w:hAnsi="Times New Roman"/>
          <w:sz w:val="24"/>
        </w:rPr>
        <w:t xml:space="preserve">da Cruz, C. G. (2018). Community-engaged scholarship: Toward a shared understanding of practice. </w:t>
      </w:r>
      <w:r w:rsidRPr="007726E2">
        <w:rPr>
          <w:rFonts w:ascii="Times New Roman" w:hAnsi="Times New Roman"/>
          <w:i/>
          <w:sz w:val="24"/>
        </w:rPr>
        <w:t>Review of Higher Education</w:t>
      </w:r>
      <w:r w:rsidRPr="007726E2">
        <w:rPr>
          <w:rFonts w:ascii="Times New Roman" w:hAnsi="Times New Roman"/>
          <w:sz w:val="24"/>
        </w:rPr>
        <w:t xml:space="preserve">, </w:t>
      </w:r>
      <w:r w:rsidRPr="007726E2">
        <w:rPr>
          <w:rFonts w:ascii="Times New Roman" w:hAnsi="Times New Roman"/>
          <w:i/>
          <w:sz w:val="24"/>
        </w:rPr>
        <w:t>41</w:t>
      </w:r>
      <w:r w:rsidRPr="007726E2">
        <w:rPr>
          <w:rFonts w:ascii="Times New Roman" w:hAnsi="Times New Roman"/>
          <w:sz w:val="24"/>
        </w:rPr>
        <w:t>, 147-167.</w:t>
      </w:r>
    </w:p>
    <w:p w14:paraId="4C5EEAA2" w14:textId="7FC93A52" w:rsidR="00F45736" w:rsidRPr="007726E2" w:rsidRDefault="00F45736" w:rsidP="007726E2">
      <w:pPr>
        <w:spacing w:line="480" w:lineRule="auto"/>
        <w:ind w:left="720" w:hanging="720"/>
      </w:pPr>
      <w:r w:rsidRPr="007726E2">
        <w:rPr>
          <w:rFonts w:ascii="Times New Roman" w:hAnsi="Times New Roman" w:cs="Times New Roman"/>
          <w:sz w:val="24"/>
          <w:szCs w:val="24"/>
        </w:rPr>
        <w:t>Demographics</w:t>
      </w:r>
      <w:r w:rsidR="007726E2">
        <w:rPr>
          <w:rFonts w:ascii="Times New Roman" w:hAnsi="Times New Roman" w:cs="Times New Roman"/>
          <w:sz w:val="24"/>
          <w:szCs w:val="24"/>
        </w:rPr>
        <w:t>.</w:t>
      </w:r>
      <w:r w:rsidRPr="007726E2">
        <w:rPr>
          <w:rFonts w:ascii="Times New Roman" w:hAnsi="Times New Roman" w:cs="Times New Roman"/>
          <w:sz w:val="24"/>
          <w:szCs w:val="24"/>
        </w:rPr>
        <w:t xml:space="preserve"> (2019). Ogden, UT.</w:t>
      </w:r>
      <w:r w:rsidR="007726E2">
        <w:rPr>
          <w:rFonts w:ascii="Times New Roman" w:hAnsi="Times New Roman" w:cs="Times New Roman"/>
          <w:sz w:val="24"/>
          <w:szCs w:val="24"/>
        </w:rPr>
        <w:t xml:space="preserve"> Retrieved from</w:t>
      </w:r>
      <w:r w:rsidRPr="007726E2">
        <w:rPr>
          <w:rFonts w:ascii="Times New Roman" w:hAnsi="Times New Roman" w:cs="Times New Roman"/>
          <w:sz w:val="24"/>
          <w:szCs w:val="24"/>
        </w:rPr>
        <w:t xml:space="preserve"> </w:t>
      </w:r>
      <w:r w:rsidRPr="007726E2">
        <w:rPr>
          <w:rFonts w:ascii="Times New Roman" w:eastAsia="Times New Roman" w:hAnsi="Times New Roman" w:cs="Times New Roman"/>
          <w:sz w:val="24"/>
          <w:szCs w:val="24"/>
        </w:rPr>
        <w:t>https://www.ogdencity.com/1466/</w:t>
      </w:r>
      <w:r w:rsidR="007726E2">
        <w:rPr>
          <w:rFonts w:ascii="Times New Roman" w:eastAsia="Times New Roman" w:hAnsi="Times New Roman" w:cs="Times New Roman"/>
          <w:sz w:val="24"/>
          <w:szCs w:val="24"/>
        </w:rPr>
        <w:br/>
      </w:r>
      <w:r w:rsidRPr="007726E2">
        <w:rPr>
          <w:rFonts w:ascii="Times New Roman" w:eastAsia="Times New Roman" w:hAnsi="Times New Roman" w:cs="Times New Roman"/>
          <w:sz w:val="24"/>
          <w:szCs w:val="24"/>
        </w:rPr>
        <w:t>Demographics</w:t>
      </w:r>
    </w:p>
    <w:p w14:paraId="77E8DC55" w14:textId="1216A080" w:rsidR="00586D4D" w:rsidRPr="007726E2" w:rsidRDefault="00B474A5" w:rsidP="007726E2">
      <w:pPr>
        <w:pStyle w:val="BodyText"/>
        <w:spacing w:line="480" w:lineRule="auto"/>
        <w:ind w:left="720" w:hanging="720"/>
      </w:pPr>
      <w:r w:rsidRPr="007726E2">
        <w:t xml:space="preserve">Eckel, P., Green, M., Hill, B., &amp; Mallon, W. (1999). </w:t>
      </w:r>
      <w:r w:rsidRPr="007726E2">
        <w:rPr>
          <w:i/>
        </w:rPr>
        <w:t xml:space="preserve">On </w:t>
      </w:r>
      <w:r w:rsidR="003E54F2" w:rsidRPr="007726E2">
        <w:rPr>
          <w:i/>
        </w:rPr>
        <w:t>c</w:t>
      </w:r>
      <w:r w:rsidRPr="007726E2">
        <w:rPr>
          <w:i/>
        </w:rPr>
        <w:t xml:space="preserve">hange III: Taking </w:t>
      </w:r>
      <w:r w:rsidR="003E54F2" w:rsidRPr="007726E2">
        <w:rPr>
          <w:i/>
        </w:rPr>
        <w:t xml:space="preserve">charge of change: A primer for colleges and universities. An occasional paper series </w:t>
      </w:r>
      <w:r w:rsidRPr="007726E2">
        <w:rPr>
          <w:i/>
        </w:rPr>
        <w:t>of the ACE Project on</w:t>
      </w:r>
      <w:r w:rsidR="003E54F2" w:rsidRPr="007726E2">
        <w:rPr>
          <w:i/>
        </w:rPr>
        <w:t xml:space="preserve"> </w:t>
      </w:r>
      <w:r w:rsidRPr="007726E2">
        <w:rPr>
          <w:i/>
        </w:rPr>
        <w:t>Leadership and Institutional Transformation</w:t>
      </w:r>
      <w:r w:rsidRPr="007726E2">
        <w:t>.</w:t>
      </w:r>
      <w:r w:rsidR="003E54F2" w:rsidRPr="007726E2">
        <w:t xml:space="preserve"> Washington, DC: American Council on Education.</w:t>
      </w:r>
    </w:p>
    <w:p w14:paraId="294C4A4A" w14:textId="2C1F4C14" w:rsidR="005604FD" w:rsidRPr="007726E2" w:rsidRDefault="00B474A5" w:rsidP="007726E2">
      <w:pPr>
        <w:spacing w:line="480" w:lineRule="auto"/>
        <w:ind w:left="720" w:hanging="720"/>
        <w:rPr>
          <w:rFonts w:ascii="Times New Roman" w:hAnsi="Times New Roman"/>
          <w:sz w:val="24"/>
        </w:rPr>
      </w:pPr>
      <w:r w:rsidRPr="007726E2">
        <w:rPr>
          <w:rFonts w:ascii="Times New Roman" w:hAnsi="Times New Roman"/>
          <w:sz w:val="24"/>
        </w:rPr>
        <w:t xml:space="preserve">Jaeger, A. J., Jameson, J. K., &amp; Clayton, P. (2012). Institutionalization of community-engaged scholarship at institutions that are both land-grant and research universities. </w:t>
      </w:r>
      <w:r w:rsidRPr="007726E2">
        <w:rPr>
          <w:rFonts w:ascii="Times New Roman" w:hAnsi="Times New Roman"/>
          <w:i/>
          <w:sz w:val="24"/>
        </w:rPr>
        <w:t>Journal of Higher Education Outreach and Engagement</w:t>
      </w:r>
      <w:r w:rsidRPr="007726E2">
        <w:rPr>
          <w:rFonts w:ascii="Times New Roman" w:hAnsi="Times New Roman"/>
          <w:sz w:val="24"/>
        </w:rPr>
        <w:t xml:space="preserve">, </w:t>
      </w:r>
      <w:r w:rsidRPr="007726E2">
        <w:rPr>
          <w:rFonts w:ascii="Times New Roman" w:hAnsi="Times New Roman"/>
          <w:i/>
          <w:sz w:val="24"/>
        </w:rPr>
        <w:t>16</w:t>
      </w:r>
      <w:r w:rsidRPr="007726E2">
        <w:rPr>
          <w:rFonts w:ascii="Times New Roman" w:hAnsi="Times New Roman"/>
          <w:sz w:val="24"/>
        </w:rPr>
        <w:t>, 149-167.</w:t>
      </w:r>
    </w:p>
    <w:p w14:paraId="28A4AA8D" w14:textId="5D313AEF" w:rsidR="00586D4D" w:rsidRPr="007726E2" w:rsidRDefault="00B474A5" w:rsidP="007726E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726E2">
        <w:rPr>
          <w:rFonts w:ascii="Times New Roman" w:hAnsi="Times New Roman"/>
          <w:sz w:val="24"/>
        </w:rPr>
        <w:t>Saltmarsh, J., Giles</w:t>
      </w:r>
      <w:r w:rsidR="007726E2">
        <w:rPr>
          <w:rFonts w:ascii="Times New Roman" w:hAnsi="Times New Roman"/>
          <w:sz w:val="24"/>
        </w:rPr>
        <w:t>,</w:t>
      </w:r>
      <w:r w:rsidRPr="007726E2">
        <w:rPr>
          <w:rFonts w:ascii="Times New Roman" w:hAnsi="Times New Roman"/>
          <w:sz w:val="24"/>
        </w:rPr>
        <w:t xml:space="preserve"> D. E.,</w:t>
      </w:r>
      <w:r w:rsidR="007726E2">
        <w:rPr>
          <w:rFonts w:ascii="Times New Roman" w:hAnsi="Times New Roman"/>
          <w:sz w:val="24"/>
        </w:rPr>
        <w:t xml:space="preserve"> Jr.,</w:t>
      </w:r>
      <w:r w:rsidRPr="007726E2">
        <w:rPr>
          <w:rFonts w:ascii="Times New Roman" w:hAnsi="Times New Roman"/>
          <w:sz w:val="24"/>
        </w:rPr>
        <w:t xml:space="preserve"> O'Meara, K., </w:t>
      </w:r>
      <w:proofErr w:type="spellStart"/>
      <w:r w:rsidRPr="007726E2">
        <w:rPr>
          <w:rFonts w:ascii="Times New Roman" w:hAnsi="Times New Roman"/>
          <w:sz w:val="24"/>
        </w:rPr>
        <w:t>Sandmann</w:t>
      </w:r>
      <w:proofErr w:type="spellEnd"/>
      <w:r w:rsidRPr="007726E2">
        <w:rPr>
          <w:rFonts w:ascii="Times New Roman" w:hAnsi="Times New Roman"/>
          <w:sz w:val="24"/>
        </w:rPr>
        <w:t xml:space="preserve">, L., Ward, E., &amp; </w:t>
      </w:r>
      <w:proofErr w:type="spellStart"/>
      <w:r w:rsidRPr="007726E2">
        <w:rPr>
          <w:rFonts w:ascii="Times New Roman" w:hAnsi="Times New Roman"/>
          <w:sz w:val="24"/>
        </w:rPr>
        <w:t>Buglione</w:t>
      </w:r>
      <w:proofErr w:type="spellEnd"/>
      <w:r w:rsidRPr="007726E2">
        <w:rPr>
          <w:rFonts w:ascii="Times New Roman" w:hAnsi="Times New Roman"/>
          <w:sz w:val="24"/>
        </w:rPr>
        <w:t>, S. M. (2009). Community engagement and institutional culture in higher education: An investigation of faculty reward policies at engaged campuses.</w:t>
      </w:r>
      <w:r w:rsidR="00CB4132" w:rsidRPr="007726E2">
        <w:rPr>
          <w:rFonts w:ascii="Times New Roman" w:hAnsi="Times New Roman"/>
          <w:sz w:val="24"/>
        </w:rPr>
        <w:t xml:space="preserve"> </w:t>
      </w:r>
      <w:r w:rsidRPr="007726E2">
        <w:rPr>
          <w:rFonts w:ascii="Times New Roman" w:hAnsi="Times New Roman"/>
          <w:sz w:val="24"/>
        </w:rPr>
        <w:t xml:space="preserve">In B. E. </w:t>
      </w:r>
      <w:proofErr w:type="spellStart"/>
      <w:r w:rsidRPr="007726E2">
        <w:rPr>
          <w:rFonts w:ascii="Times New Roman" w:hAnsi="Times New Roman"/>
          <w:sz w:val="24"/>
        </w:rPr>
        <w:t>Moely</w:t>
      </w:r>
      <w:proofErr w:type="spellEnd"/>
      <w:r w:rsidRPr="007726E2">
        <w:rPr>
          <w:rFonts w:ascii="Times New Roman" w:hAnsi="Times New Roman"/>
          <w:sz w:val="24"/>
        </w:rPr>
        <w:t xml:space="preserve">, S. H. </w:t>
      </w:r>
      <w:proofErr w:type="spellStart"/>
      <w:r w:rsidRPr="007726E2">
        <w:rPr>
          <w:rFonts w:ascii="Times New Roman" w:hAnsi="Times New Roman"/>
          <w:sz w:val="24"/>
        </w:rPr>
        <w:t>Billig</w:t>
      </w:r>
      <w:proofErr w:type="spellEnd"/>
      <w:r w:rsidRPr="007726E2">
        <w:rPr>
          <w:rFonts w:ascii="Times New Roman" w:hAnsi="Times New Roman"/>
          <w:sz w:val="24"/>
        </w:rPr>
        <w:t xml:space="preserve">, &amp; B. A. Holland (Eds.), </w:t>
      </w:r>
      <w:r w:rsidRPr="007726E2">
        <w:rPr>
          <w:rFonts w:ascii="Times New Roman" w:hAnsi="Times New Roman"/>
          <w:i/>
          <w:sz w:val="24"/>
        </w:rPr>
        <w:t xml:space="preserve">Advances in service-learning research. Creating our identities in service-learning and community engagement </w:t>
      </w:r>
      <w:r w:rsidRPr="007726E2">
        <w:rPr>
          <w:rFonts w:ascii="Times New Roman" w:hAnsi="Times New Roman"/>
          <w:sz w:val="24"/>
        </w:rPr>
        <w:t>(pp. 3-29). Charlotte, NC: Information Age Publishing.</w:t>
      </w:r>
    </w:p>
    <w:p w14:paraId="50E27297" w14:textId="2FEAC224" w:rsidR="00586D4D" w:rsidRPr="007726E2" w:rsidRDefault="00B474A5" w:rsidP="007726E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726E2">
        <w:rPr>
          <w:rFonts w:ascii="Times New Roman" w:hAnsi="Times New Roman"/>
          <w:sz w:val="24"/>
        </w:rPr>
        <w:lastRenderedPageBreak/>
        <w:t>Sandmann</w:t>
      </w:r>
      <w:proofErr w:type="spellEnd"/>
      <w:r w:rsidRPr="007726E2">
        <w:rPr>
          <w:rFonts w:ascii="Times New Roman" w:hAnsi="Times New Roman"/>
          <w:sz w:val="24"/>
        </w:rPr>
        <w:t xml:space="preserve">, L. R., Thornton, C. H., &amp; Jaeger, A. J. (2009). </w:t>
      </w:r>
      <w:r w:rsidRPr="007726E2">
        <w:rPr>
          <w:rFonts w:ascii="Times New Roman" w:hAnsi="Times New Roman"/>
          <w:i/>
          <w:sz w:val="24"/>
        </w:rPr>
        <w:t xml:space="preserve">Institutionalizing community engagement in higher education: </w:t>
      </w:r>
      <w:r w:rsidR="00E35B1C" w:rsidRPr="007726E2">
        <w:rPr>
          <w:rFonts w:ascii="Times New Roman" w:hAnsi="Times New Roman"/>
          <w:i/>
          <w:sz w:val="24"/>
        </w:rPr>
        <w:t>T</w:t>
      </w:r>
      <w:r w:rsidRPr="007726E2">
        <w:rPr>
          <w:rFonts w:ascii="Times New Roman" w:hAnsi="Times New Roman"/>
          <w:i/>
          <w:sz w:val="24"/>
        </w:rPr>
        <w:t>he first wave of Carnegie classified institution</w:t>
      </w:r>
      <w:r w:rsidR="00E35B1C" w:rsidRPr="007726E2">
        <w:rPr>
          <w:rFonts w:ascii="Times New Roman" w:hAnsi="Times New Roman"/>
          <w:i/>
          <w:sz w:val="24"/>
        </w:rPr>
        <w:t>s</w:t>
      </w:r>
      <w:r w:rsidRPr="007726E2">
        <w:rPr>
          <w:rFonts w:ascii="Times New Roman" w:hAnsi="Times New Roman"/>
          <w:sz w:val="24"/>
        </w:rPr>
        <w:t>. Cambridge, MA: Wiley.</w:t>
      </w:r>
    </w:p>
    <w:p w14:paraId="1A52E5BF" w14:textId="77777777" w:rsidR="000B16D8" w:rsidRPr="007726E2" w:rsidRDefault="00B474A5" w:rsidP="007726E2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 w:rsidRPr="007726E2">
        <w:rPr>
          <w:rFonts w:ascii="Times New Roman" w:hAnsi="Times New Roman"/>
          <w:sz w:val="24"/>
        </w:rPr>
        <w:t xml:space="preserve">Warren, M. R., &amp; Mapp, K. L. (2011). </w:t>
      </w:r>
      <w:r w:rsidRPr="007726E2">
        <w:rPr>
          <w:rFonts w:ascii="Times New Roman" w:hAnsi="Times New Roman"/>
          <w:i/>
          <w:sz w:val="24"/>
        </w:rPr>
        <w:t>A match on dry grass: Community organizing as a catalyst for school reform</w:t>
      </w:r>
      <w:r w:rsidRPr="007726E2">
        <w:rPr>
          <w:rFonts w:ascii="Times New Roman" w:hAnsi="Times New Roman"/>
          <w:sz w:val="24"/>
        </w:rPr>
        <w:t>. New York, NY: Oxford University Pres</w:t>
      </w:r>
      <w:r w:rsidR="000B16D8" w:rsidRPr="007726E2">
        <w:rPr>
          <w:rFonts w:ascii="Times New Roman" w:hAnsi="Times New Roman"/>
          <w:sz w:val="24"/>
        </w:rPr>
        <w:t>s.</w:t>
      </w:r>
    </w:p>
    <w:p w14:paraId="79449086" w14:textId="77777777" w:rsidR="000B16D8" w:rsidRPr="009921FB" w:rsidRDefault="000B16D8" w:rsidP="009921FB">
      <w:pPr>
        <w:spacing w:line="480" w:lineRule="auto"/>
        <w:ind w:left="460" w:right="420" w:hanging="360"/>
        <w:rPr>
          <w:rFonts w:hAnsi="Times New Roman"/>
        </w:rPr>
      </w:pPr>
    </w:p>
    <w:p w14:paraId="6C3AE147" w14:textId="77777777" w:rsidR="00E35B1C" w:rsidRDefault="000B16D8">
      <w:pPr>
        <w:spacing w:line="480" w:lineRule="auto"/>
        <w:ind w:left="460" w:right="420" w:hanging="360"/>
        <w:rPr>
          <w:rFonts w:ascii="Times New Roman" w:hAnsi="Times New Roman" w:cs="Times New Roman"/>
          <w:b/>
          <w:sz w:val="24"/>
          <w:szCs w:val="24"/>
        </w:rPr>
      </w:pPr>
      <w:r w:rsidRPr="009921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586D17E" w14:textId="77777777" w:rsidR="00E35B1C" w:rsidRDefault="00E35B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383AB456" w14:textId="78582B1D" w:rsidR="00E35B1C" w:rsidRPr="009921FB" w:rsidRDefault="00B474A5" w:rsidP="006D33F8">
      <w:pPr>
        <w:pStyle w:val="BodyText"/>
        <w:tabs>
          <w:tab w:val="left" w:pos="0"/>
        </w:tabs>
        <w:ind w:left="0"/>
        <w:jc w:val="center"/>
      </w:pPr>
      <w:r w:rsidRPr="009921FB">
        <w:rPr>
          <w:rFonts w:cs="Times New Roman"/>
        </w:rPr>
        <w:lastRenderedPageBreak/>
        <w:t>Appendi</w:t>
      </w:r>
      <w:r w:rsidR="00E35B1C" w:rsidRPr="009921FB">
        <w:rPr>
          <w:rFonts w:cs="Times New Roman"/>
        </w:rPr>
        <w:t xml:space="preserve">x: </w:t>
      </w:r>
      <w:r w:rsidR="00E273C4" w:rsidRPr="009921FB">
        <w:t>Student Characteristics Fast Facts from the Report Gallery</w:t>
      </w:r>
    </w:p>
    <w:p w14:paraId="348BF58E" w14:textId="77777777" w:rsidR="006D33F8" w:rsidRDefault="006D33F8">
      <w:pPr>
        <w:pStyle w:val="ListParagraph"/>
        <w:rPr>
          <w:rFonts w:ascii="Georgia" w:hAnsi="Times New Roman" w:cs="Times New Roman"/>
          <w:noProof/>
          <w:color w:val="222222"/>
          <w:shd w:val="clear" w:color="auto" w:fill="FFFFFF"/>
        </w:rPr>
      </w:pPr>
    </w:p>
    <w:p w14:paraId="5B13B0CA" w14:textId="77777777" w:rsidR="006D33F8" w:rsidRDefault="006D33F8" w:rsidP="006D33F8">
      <w:pPr>
        <w:pStyle w:val="ListParagraph"/>
        <w:jc w:val="center"/>
        <w:rPr>
          <w:rFonts w:ascii="Georgia" w:hAnsi="Times New Roman" w:cs="Times New Roman"/>
          <w:noProof/>
          <w:color w:val="222222"/>
          <w:shd w:val="clear" w:color="auto" w:fill="FFFFFF"/>
        </w:rPr>
      </w:pPr>
    </w:p>
    <w:p w14:paraId="1FCE144D" w14:textId="1B935CD1" w:rsidR="006D33F8" w:rsidRDefault="006D33F8" w:rsidP="006D33F8">
      <w:pPr>
        <w:pStyle w:val="ListParagraph"/>
        <w:jc w:val="center"/>
        <w:rPr>
          <w:rFonts w:ascii="Georgia" w:hAnsi="Times New Roman" w:cs="Times New Roman"/>
          <w:color w:val="222222"/>
          <w:shd w:val="clear" w:color="auto" w:fill="FFFFFF"/>
        </w:rPr>
      </w:pPr>
      <w:r>
        <w:rPr>
          <w:rFonts w:ascii="Georgia" w:hAnsi="Times New Roman" w:cs="Times New Roman"/>
          <w:noProof/>
          <w:color w:val="222222"/>
          <w:shd w:val="clear" w:color="auto" w:fill="FFFFFF"/>
        </w:rPr>
        <w:drawing>
          <wp:inline distT="0" distB="0" distL="0" distR="0" wp14:anchorId="7AEDF6C8" wp14:editId="5EC5AC6A">
            <wp:extent cx="5943600" cy="7647062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ent_Characteristics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8" t="3863" r="38974" b="40564"/>
                    <a:stretch/>
                  </pic:blipFill>
                  <pic:spPr bwMode="auto">
                    <a:xfrm>
                      <a:off x="0" y="0"/>
                      <a:ext cx="5943600" cy="76470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93B671C" w14:textId="77777777" w:rsidR="006D33F8" w:rsidRDefault="006D33F8" w:rsidP="006D33F8">
      <w:pPr>
        <w:pStyle w:val="ListParagraph"/>
        <w:rPr>
          <w:rFonts w:ascii="Georgia" w:hAnsi="Times New Roman" w:cs="Times New Roman"/>
          <w:noProof/>
          <w:color w:val="222222"/>
          <w:shd w:val="clear" w:color="auto" w:fill="FFFFFF"/>
        </w:rPr>
      </w:pPr>
    </w:p>
    <w:p w14:paraId="7FC74AF4" w14:textId="7533E7FF" w:rsidR="000B16D8" w:rsidRPr="009921FB" w:rsidRDefault="006D33F8" w:rsidP="006D33F8">
      <w:pPr>
        <w:pStyle w:val="ListParagraph"/>
        <w:jc w:val="center"/>
        <w:rPr>
          <w:rFonts w:ascii="Georgia" w:hAnsi="Times New Roman" w:cs="Times New Roman"/>
          <w:color w:val="222222"/>
          <w:shd w:val="clear" w:color="auto" w:fill="FFFFFF"/>
        </w:rPr>
      </w:pPr>
      <w:r>
        <w:rPr>
          <w:rFonts w:ascii="Georgia" w:hAnsi="Times New Roman" w:cs="Times New Roman"/>
          <w:noProof/>
          <w:color w:val="222222"/>
          <w:shd w:val="clear" w:color="auto" w:fill="FFFFFF"/>
        </w:rPr>
        <w:drawing>
          <wp:inline distT="0" distB="0" distL="0" distR="0" wp14:anchorId="63581493" wp14:editId="41E478C1">
            <wp:extent cx="5943600" cy="5030801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ent_Characteristics.jp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28" t="59435" r="38974" b="4005"/>
                    <a:stretch/>
                  </pic:blipFill>
                  <pic:spPr bwMode="auto">
                    <a:xfrm>
                      <a:off x="0" y="0"/>
                      <a:ext cx="5943600" cy="50308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B16D8" w:rsidRPr="009921FB" w:rsidSect="009921FB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3CE1D" w14:textId="77777777" w:rsidR="005B0638" w:rsidRDefault="005B0638" w:rsidP="009070C6">
      <w:r>
        <w:separator/>
      </w:r>
    </w:p>
  </w:endnote>
  <w:endnote w:type="continuationSeparator" w:id="0">
    <w:p w14:paraId="1BD2C579" w14:textId="77777777" w:rsidR="005B0638" w:rsidRDefault="005B0638" w:rsidP="0090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20ADAF" w14:textId="77777777" w:rsidR="005B0638" w:rsidRDefault="005B0638" w:rsidP="009070C6">
      <w:r>
        <w:separator/>
      </w:r>
    </w:p>
  </w:footnote>
  <w:footnote w:type="continuationSeparator" w:id="0">
    <w:p w14:paraId="1BDD978E" w14:textId="77777777" w:rsidR="005B0638" w:rsidRDefault="005B0638" w:rsidP="0090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840E0" w14:textId="2D3DA4B2" w:rsidR="009921FB" w:rsidRPr="00517FF6" w:rsidRDefault="009921FB" w:rsidP="00BE3AD5">
    <w:pPr>
      <w:pStyle w:val="Header"/>
      <w:rPr>
        <w:rFonts w:ascii="Times New Roman" w:hAnsi="Times New Roman" w:cs="Times New Roman"/>
        <w:sz w:val="24"/>
        <w:szCs w:val="24"/>
      </w:rPr>
    </w:pPr>
    <w:r w:rsidRPr="00517FF6">
      <w:rPr>
        <w:rFonts w:ascii="Times New Roman" w:hAnsi="Times New Roman" w:cs="Times New Roman"/>
        <w:sz w:val="24"/>
        <w:szCs w:val="24"/>
      </w:rPr>
      <w:t>ARE WE ENGAGED?</w:t>
    </w:r>
    <w:r w:rsidRPr="00517FF6">
      <w:rPr>
        <w:rFonts w:ascii="Times New Roman" w:hAnsi="Times New Roman" w:cs="Times New Roman"/>
        <w:sz w:val="24"/>
        <w:szCs w:val="24"/>
      </w:rPr>
      <w:tab/>
    </w:r>
    <w:r w:rsidRPr="00517FF6">
      <w:rPr>
        <w:rFonts w:ascii="Times New Roman" w:hAnsi="Times New Roman" w:cs="Times New Roman"/>
        <w:sz w:val="24"/>
        <w:szCs w:val="24"/>
      </w:rPr>
      <w:tab/>
    </w:r>
    <w:r w:rsidRPr="00517FF6">
      <w:rPr>
        <w:rFonts w:ascii="Times New Roman" w:hAnsi="Times New Roman" w:cs="Times New Roman"/>
        <w:sz w:val="24"/>
        <w:szCs w:val="24"/>
      </w:rPr>
      <w:fldChar w:fldCharType="begin"/>
    </w:r>
    <w:r w:rsidRPr="00517FF6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517FF6">
      <w:rPr>
        <w:rFonts w:ascii="Times New Roman" w:hAnsi="Times New Roman" w:cs="Times New Roman"/>
        <w:sz w:val="24"/>
        <w:szCs w:val="24"/>
      </w:rPr>
      <w:fldChar w:fldCharType="separate"/>
    </w:r>
    <w:r w:rsidR="004E5156">
      <w:rPr>
        <w:rFonts w:ascii="Times New Roman" w:hAnsi="Times New Roman" w:cs="Times New Roman"/>
        <w:noProof/>
        <w:sz w:val="24"/>
        <w:szCs w:val="24"/>
      </w:rPr>
      <w:t>4</w:t>
    </w:r>
    <w:r w:rsidRPr="00517FF6">
      <w:rPr>
        <w:rFonts w:ascii="Times New Roman" w:hAnsi="Times New Roman" w:cs="Times New Roman"/>
        <w:noProof/>
        <w:sz w:val="24"/>
        <w:szCs w:val="24"/>
      </w:rPr>
      <w:fldChar w:fldCharType="end"/>
    </w:r>
  </w:p>
  <w:p w14:paraId="46E4645F" w14:textId="77777777" w:rsidR="009921FB" w:rsidRDefault="009921F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F53D2" w14:textId="57465448" w:rsidR="009921FB" w:rsidRPr="009921FB" w:rsidRDefault="009921FB">
    <w:pPr>
      <w:pStyle w:val="Header"/>
      <w:rPr>
        <w:rFonts w:ascii="Times New Roman" w:hAnsi="Times New Roman" w:cs="Times New Roman"/>
        <w:sz w:val="24"/>
        <w:szCs w:val="24"/>
      </w:rPr>
    </w:pPr>
    <w:r w:rsidRPr="009921FB">
      <w:rPr>
        <w:rFonts w:ascii="Times New Roman" w:hAnsi="Times New Roman" w:cs="Times New Roman"/>
        <w:sz w:val="24"/>
        <w:szCs w:val="24"/>
      </w:rPr>
      <w:t>Running head: ARE WE ENGAGED?</w:t>
    </w:r>
    <w:r w:rsidRPr="009921FB">
      <w:rPr>
        <w:rFonts w:ascii="Times New Roman" w:hAnsi="Times New Roman" w:cs="Times New Roman"/>
        <w:sz w:val="24"/>
        <w:szCs w:val="24"/>
      </w:rPr>
      <w:tab/>
    </w:r>
    <w:r w:rsidRPr="009921FB">
      <w:rPr>
        <w:rFonts w:ascii="Times New Roman" w:hAnsi="Times New Roman" w:cs="Times New Roman"/>
        <w:sz w:val="24"/>
        <w:szCs w:val="24"/>
      </w:rPr>
      <w:tab/>
    </w:r>
    <w:r w:rsidRPr="009921FB">
      <w:rPr>
        <w:rFonts w:ascii="Times New Roman" w:hAnsi="Times New Roman" w:cs="Times New Roman"/>
        <w:sz w:val="24"/>
        <w:szCs w:val="24"/>
      </w:rPr>
      <w:fldChar w:fldCharType="begin"/>
    </w:r>
    <w:r w:rsidRPr="009921FB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921FB">
      <w:rPr>
        <w:rFonts w:ascii="Times New Roman" w:hAnsi="Times New Roman" w:cs="Times New Roman"/>
        <w:sz w:val="24"/>
        <w:szCs w:val="24"/>
      </w:rPr>
      <w:fldChar w:fldCharType="separate"/>
    </w:r>
    <w:r w:rsidR="004E5156">
      <w:rPr>
        <w:rFonts w:ascii="Times New Roman" w:hAnsi="Times New Roman" w:cs="Times New Roman"/>
        <w:noProof/>
        <w:sz w:val="24"/>
        <w:szCs w:val="24"/>
      </w:rPr>
      <w:t>1</w:t>
    </w:r>
    <w:r w:rsidRPr="009921FB">
      <w:rPr>
        <w:rFonts w:ascii="Times New Roman" w:hAnsi="Times New Roman" w:cs="Times New Roman"/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B0107"/>
    <w:multiLevelType w:val="hybridMultilevel"/>
    <w:tmpl w:val="E794CCBC"/>
    <w:lvl w:ilvl="0" w:tplc="D694AC06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08C21868"/>
    <w:multiLevelType w:val="hybridMultilevel"/>
    <w:tmpl w:val="1AA6BB38"/>
    <w:lvl w:ilvl="0" w:tplc="03ECCFF8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440DB6">
      <w:start w:val="1"/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3D123622">
      <w:start w:val="1"/>
      <w:numFmt w:val="bullet"/>
      <w:lvlText w:val="•"/>
      <w:lvlJc w:val="left"/>
      <w:pPr>
        <w:ind w:left="2482" w:hanging="360"/>
      </w:pPr>
      <w:rPr>
        <w:rFonts w:hint="default"/>
      </w:rPr>
    </w:lvl>
    <w:lvl w:ilvl="3" w:tplc="39AA82F6">
      <w:start w:val="1"/>
      <w:numFmt w:val="bullet"/>
      <w:lvlText w:val="•"/>
      <w:lvlJc w:val="left"/>
      <w:pPr>
        <w:ind w:left="3318" w:hanging="360"/>
      </w:pPr>
      <w:rPr>
        <w:rFonts w:hint="default"/>
      </w:rPr>
    </w:lvl>
    <w:lvl w:ilvl="4" w:tplc="BF7EFF3A">
      <w:start w:val="1"/>
      <w:numFmt w:val="bullet"/>
      <w:lvlText w:val="•"/>
      <w:lvlJc w:val="left"/>
      <w:pPr>
        <w:ind w:left="4154" w:hanging="360"/>
      </w:pPr>
      <w:rPr>
        <w:rFonts w:hint="default"/>
      </w:rPr>
    </w:lvl>
    <w:lvl w:ilvl="5" w:tplc="00D086AA">
      <w:start w:val="1"/>
      <w:numFmt w:val="bullet"/>
      <w:lvlText w:val="•"/>
      <w:lvlJc w:val="left"/>
      <w:pPr>
        <w:ind w:left="4990" w:hanging="360"/>
      </w:pPr>
      <w:rPr>
        <w:rFonts w:hint="default"/>
      </w:rPr>
    </w:lvl>
    <w:lvl w:ilvl="6" w:tplc="8946A470">
      <w:start w:val="1"/>
      <w:numFmt w:val="bullet"/>
      <w:lvlText w:val="•"/>
      <w:lvlJc w:val="left"/>
      <w:pPr>
        <w:ind w:left="5826" w:hanging="360"/>
      </w:pPr>
      <w:rPr>
        <w:rFonts w:hint="default"/>
      </w:rPr>
    </w:lvl>
    <w:lvl w:ilvl="7" w:tplc="EEDE5FD0">
      <w:start w:val="1"/>
      <w:numFmt w:val="bullet"/>
      <w:lvlText w:val="•"/>
      <w:lvlJc w:val="left"/>
      <w:pPr>
        <w:ind w:left="6662" w:hanging="360"/>
      </w:pPr>
      <w:rPr>
        <w:rFonts w:hint="default"/>
      </w:rPr>
    </w:lvl>
    <w:lvl w:ilvl="8" w:tplc="3D8C8914">
      <w:start w:val="1"/>
      <w:numFmt w:val="bullet"/>
      <w:lvlText w:val="•"/>
      <w:lvlJc w:val="left"/>
      <w:pPr>
        <w:ind w:left="7498" w:hanging="360"/>
      </w:pPr>
      <w:rPr>
        <w:rFonts w:hint="default"/>
      </w:rPr>
    </w:lvl>
  </w:abstractNum>
  <w:abstractNum w:abstractNumId="2" w15:restartNumberingAfterBreak="0">
    <w:nsid w:val="1DF738AF"/>
    <w:multiLevelType w:val="hybridMultilevel"/>
    <w:tmpl w:val="BA304A1E"/>
    <w:lvl w:ilvl="0" w:tplc="F8D472BC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133EB926">
      <w:start w:val="1"/>
      <w:numFmt w:val="bullet"/>
      <w:lvlText w:val="•"/>
      <w:lvlJc w:val="left"/>
      <w:pPr>
        <w:ind w:left="1692" w:hanging="360"/>
      </w:pPr>
      <w:rPr>
        <w:rFonts w:hint="default"/>
      </w:rPr>
    </w:lvl>
    <w:lvl w:ilvl="2" w:tplc="8C66A576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239EB17C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 w:tplc="5F5CE300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0CA0DAB0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1CAEC4EC">
      <w:start w:val="1"/>
      <w:numFmt w:val="bullet"/>
      <w:lvlText w:val="•"/>
      <w:lvlJc w:val="left"/>
      <w:pPr>
        <w:ind w:left="6052" w:hanging="360"/>
      </w:pPr>
      <w:rPr>
        <w:rFonts w:hint="default"/>
      </w:rPr>
    </w:lvl>
    <w:lvl w:ilvl="7" w:tplc="3C00570E">
      <w:start w:val="1"/>
      <w:numFmt w:val="bullet"/>
      <w:lvlText w:val="•"/>
      <w:lvlJc w:val="left"/>
      <w:pPr>
        <w:ind w:left="6924" w:hanging="360"/>
      </w:pPr>
      <w:rPr>
        <w:rFonts w:hint="default"/>
      </w:rPr>
    </w:lvl>
    <w:lvl w:ilvl="8" w:tplc="10BA3422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3" w15:restartNumberingAfterBreak="0">
    <w:nsid w:val="29740941"/>
    <w:multiLevelType w:val="hybridMultilevel"/>
    <w:tmpl w:val="46DE3764"/>
    <w:lvl w:ilvl="0" w:tplc="4458485E">
      <w:start w:val="1"/>
      <w:numFmt w:val="decimal"/>
      <w:lvlText w:val="%1."/>
      <w:lvlJc w:val="left"/>
      <w:pPr>
        <w:ind w:left="873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AC06F702">
      <w:start w:val="1"/>
      <w:numFmt w:val="bullet"/>
      <w:lvlText w:val="•"/>
      <w:lvlJc w:val="left"/>
      <w:pPr>
        <w:ind w:left="1739" w:hanging="360"/>
      </w:pPr>
      <w:rPr>
        <w:rFonts w:hint="default"/>
      </w:rPr>
    </w:lvl>
    <w:lvl w:ilvl="2" w:tplc="CBD8CE4C">
      <w:start w:val="1"/>
      <w:numFmt w:val="bullet"/>
      <w:lvlText w:val="•"/>
      <w:lvlJc w:val="left"/>
      <w:pPr>
        <w:ind w:left="2606" w:hanging="360"/>
      </w:pPr>
      <w:rPr>
        <w:rFonts w:hint="default"/>
      </w:rPr>
    </w:lvl>
    <w:lvl w:ilvl="3" w:tplc="F2D8F1D4">
      <w:start w:val="1"/>
      <w:numFmt w:val="bullet"/>
      <w:lvlText w:val="•"/>
      <w:lvlJc w:val="left"/>
      <w:pPr>
        <w:ind w:left="3473" w:hanging="360"/>
      </w:pPr>
      <w:rPr>
        <w:rFonts w:hint="default"/>
      </w:rPr>
    </w:lvl>
    <w:lvl w:ilvl="4" w:tplc="ECE468AA">
      <w:start w:val="1"/>
      <w:numFmt w:val="bullet"/>
      <w:lvlText w:val="•"/>
      <w:lvlJc w:val="left"/>
      <w:pPr>
        <w:ind w:left="4339" w:hanging="360"/>
      </w:pPr>
      <w:rPr>
        <w:rFonts w:hint="default"/>
      </w:rPr>
    </w:lvl>
    <w:lvl w:ilvl="5" w:tplc="C8168ABC">
      <w:start w:val="1"/>
      <w:numFmt w:val="bullet"/>
      <w:lvlText w:val="•"/>
      <w:lvlJc w:val="left"/>
      <w:pPr>
        <w:ind w:left="5206" w:hanging="360"/>
      </w:pPr>
      <w:rPr>
        <w:rFonts w:hint="default"/>
      </w:rPr>
    </w:lvl>
    <w:lvl w:ilvl="6" w:tplc="CCBABBA8">
      <w:start w:val="1"/>
      <w:numFmt w:val="bullet"/>
      <w:lvlText w:val="•"/>
      <w:lvlJc w:val="left"/>
      <w:pPr>
        <w:ind w:left="6073" w:hanging="360"/>
      </w:pPr>
      <w:rPr>
        <w:rFonts w:hint="default"/>
      </w:rPr>
    </w:lvl>
    <w:lvl w:ilvl="7" w:tplc="8B38605C">
      <w:start w:val="1"/>
      <w:numFmt w:val="bullet"/>
      <w:lvlText w:val="•"/>
      <w:lvlJc w:val="left"/>
      <w:pPr>
        <w:ind w:left="6939" w:hanging="360"/>
      </w:pPr>
      <w:rPr>
        <w:rFonts w:hint="default"/>
      </w:rPr>
    </w:lvl>
    <w:lvl w:ilvl="8" w:tplc="FFB8FE02">
      <w:start w:val="1"/>
      <w:numFmt w:val="bullet"/>
      <w:lvlText w:val="•"/>
      <w:lvlJc w:val="left"/>
      <w:pPr>
        <w:ind w:left="7806" w:hanging="360"/>
      </w:pPr>
      <w:rPr>
        <w:rFonts w:hint="default"/>
      </w:rPr>
    </w:lvl>
  </w:abstractNum>
  <w:abstractNum w:abstractNumId="4" w15:restartNumberingAfterBreak="0">
    <w:nsid w:val="3B480A47"/>
    <w:multiLevelType w:val="hybridMultilevel"/>
    <w:tmpl w:val="14626530"/>
    <w:lvl w:ilvl="0" w:tplc="3E12BE70">
      <w:start w:val="1"/>
      <w:numFmt w:val="decimal"/>
      <w:lvlText w:val="%1."/>
      <w:lvlJc w:val="left"/>
      <w:pPr>
        <w:ind w:left="8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3F3082C4">
      <w:start w:val="1"/>
      <w:numFmt w:val="bullet"/>
      <w:lvlText w:val="•"/>
      <w:lvlJc w:val="left"/>
      <w:pPr>
        <w:ind w:left="1692" w:hanging="360"/>
      </w:pPr>
      <w:rPr>
        <w:rFonts w:hint="default"/>
      </w:rPr>
    </w:lvl>
    <w:lvl w:ilvl="2" w:tplc="14F6823E">
      <w:start w:val="1"/>
      <w:numFmt w:val="bullet"/>
      <w:lvlText w:val="•"/>
      <w:lvlJc w:val="left"/>
      <w:pPr>
        <w:ind w:left="2564" w:hanging="360"/>
      </w:pPr>
      <w:rPr>
        <w:rFonts w:hint="default"/>
      </w:rPr>
    </w:lvl>
    <w:lvl w:ilvl="3" w:tplc="F81865D6">
      <w:start w:val="1"/>
      <w:numFmt w:val="bullet"/>
      <w:lvlText w:val="•"/>
      <w:lvlJc w:val="left"/>
      <w:pPr>
        <w:ind w:left="3436" w:hanging="360"/>
      </w:pPr>
      <w:rPr>
        <w:rFonts w:hint="default"/>
      </w:rPr>
    </w:lvl>
    <w:lvl w:ilvl="4" w:tplc="1F289F7A">
      <w:start w:val="1"/>
      <w:numFmt w:val="bullet"/>
      <w:lvlText w:val="•"/>
      <w:lvlJc w:val="left"/>
      <w:pPr>
        <w:ind w:left="4308" w:hanging="360"/>
      </w:pPr>
      <w:rPr>
        <w:rFonts w:hint="default"/>
      </w:rPr>
    </w:lvl>
    <w:lvl w:ilvl="5" w:tplc="89305686">
      <w:start w:val="1"/>
      <w:numFmt w:val="bullet"/>
      <w:lvlText w:val="•"/>
      <w:lvlJc w:val="left"/>
      <w:pPr>
        <w:ind w:left="5180" w:hanging="360"/>
      </w:pPr>
      <w:rPr>
        <w:rFonts w:hint="default"/>
      </w:rPr>
    </w:lvl>
    <w:lvl w:ilvl="6" w:tplc="CFC4331A">
      <w:start w:val="1"/>
      <w:numFmt w:val="bullet"/>
      <w:lvlText w:val="•"/>
      <w:lvlJc w:val="left"/>
      <w:pPr>
        <w:ind w:left="6052" w:hanging="360"/>
      </w:pPr>
      <w:rPr>
        <w:rFonts w:hint="default"/>
      </w:rPr>
    </w:lvl>
    <w:lvl w:ilvl="7" w:tplc="E1367BA8">
      <w:start w:val="1"/>
      <w:numFmt w:val="bullet"/>
      <w:lvlText w:val="•"/>
      <w:lvlJc w:val="left"/>
      <w:pPr>
        <w:ind w:left="6924" w:hanging="360"/>
      </w:pPr>
      <w:rPr>
        <w:rFonts w:hint="default"/>
      </w:rPr>
    </w:lvl>
    <w:lvl w:ilvl="8" w:tplc="41387F94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5" w15:restartNumberingAfterBreak="0">
    <w:nsid w:val="66952523"/>
    <w:multiLevelType w:val="hybridMultilevel"/>
    <w:tmpl w:val="C06ED712"/>
    <w:lvl w:ilvl="0" w:tplc="48B6BA82">
      <w:start w:val="1"/>
      <w:numFmt w:val="decimal"/>
      <w:lvlText w:val="%1."/>
      <w:lvlJc w:val="left"/>
      <w:pPr>
        <w:ind w:left="116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A9E675AE">
      <w:start w:val="1"/>
      <w:numFmt w:val="bullet"/>
      <w:lvlText w:val="•"/>
      <w:lvlJc w:val="left"/>
      <w:pPr>
        <w:ind w:left="1960" w:hanging="360"/>
      </w:pPr>
      <w:rPr>
        <w:rFonts w:hint="default"/>
      </w:rPr>
    </w:lvl>
    <w:lvl w:ilvl="2" w:tplc="FD88F146">
      <w:start w:val="1"/>
      <w:numFmt w:val="bullet"/>
      <w:lvlText w:val="•"/>
      <w:lvlJc w:val="left"/>
      <w:pPr>
        <w:ind w:left="2760" w:hanging="360"/>
      </w:pPr>
      <w:rPr>
        <w:rFonts w:hint="default"/>
      </w:rPr>
    </w:lvl>
    <w:lvl w:ilvl="3" w:tplc="930E2884">
      <w:start w:val="1"/>
      <w:numFmt w:val="bullet"/>
      <w:lvlText w:val="•"/>
      <w:lvlJc w:val="left"/>
      <w:pPr>
        <w:ind w:left="3560" w:hanging="360"/>
      </w:pPr>
      <w:rPr>
        <w:rFonts w:hint="default"/>
      </w:rPr>
    </w:lvl>
    <w:lvl w:ilvl="4" w:tplc="B44A05EE">
      <w:start w:val="1"/>
      <w:numFmt w:val="bullet"/>
      <w:lvlText w:val="•"/>
      <w:lvlJc w:val="left"/>
      <w:pPr>
        <w:ind w:left="4360" w:hanging="360"/>
      </w:pPr>
      <w:rPr>
        <w:rFonts w:hint="default"/>
      </w:rPr>
    </w:lvl>
    <w:lvl w:ilvl="5" w:tplc="E266FA5C">
      <w:start w:val="1"/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396EA304">
      <w:start w:val="1"/>
      <w:numFmt w:val="bullet"/>
      <w:lvlText w:val="•"/>
      <w:lvlJc w:val="left"/>
      <w:pPr>
        <w:ind w:left="5960" w:hanging="360"/>
      </w:pPr>
      <w:rPr>
        <w:rFonts w:hint="default"/>
      </w:rPr>
    </w:lvl>
    <w:lvl w:ilvl="7" w:tplc="55528B4E">
      <w:start w:val="1"/>
      <w:numFmt w:val="bullet"/>
      <w:lvlText w:val="•"/>
      <w:lvlJc w:val="left"/>
      <w:pPr>
        <w:ind w:left="6760" w:hanging="360"/>
      </w:pPr>
      <w:rPr>
        <w:rFonts w:hint="default"/>
      </w:rPr>
    </w:lvl>
    <w:lvl w:ilvl="8" w:tplc="A2B81A4A">
      <w:start w:val="1"/>
      <w:numFmt w:val="bullet"/>
      <w:lvlText w:val="•"/>
      <w:lvlJc w:val="left"/>
      <w:pPr>
        <w:ind w:left="75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6D4D"/>
    <w:rsid w:val="00070C95"/>
    <w:rsid w:val="000A65EA"/>
    <w:rsid w:val="000B038C"/>
    <w:rsid w:val="000B16D8"/>
    <w:rsid w:val="000B47E1"/>
    <w:rsid w:val="000C14C6"/>
    <w:rsid w:val="000E419E"/>
    <w:rsid w:val="00132F5E"/>
    <w:rsid w:val="001571EF"/>
    <w:rsid w:val="001E77AC"/>
    <w:rsid w:val="00201112"/>
    <w:rsid w:val="00217DD9"/>
    <w:rsid w:val="00227126"/>
    <w:rsid w:val="002366B1"/>
    <w:rsid w:val="0024101D"/>
    <w:rsid w:val="00294053"/>
    <w:rsid w:val="002A650A"/>
    <w:rsid w:val="002B025D"/>
    <w:rsid w:val="002D5E38"/>
    <w:rsid w:val="002E6EB8"/>
    <w:rsid w:val="003318E2"/>
    <w:rsid w:val="00345728"/>
    <w:rsid w:val="003E54F2"/>
    <w:rsid w:val="004A4F46"/>
    <w:rsid w:val="004C19A7"/>
    <w:rsid w:val="004E5156"/>
    <w:rsid w:val="004F555B"/>
    <w:rsid w:val="00524C3C"/>
    <w:rsid w:val="00534ABD"/>
    <w:rsid w:val="00542F8F"/>
    <w:rsid w:val="005604FD"/>
    <w:rsid w:val="00572611"/>
    <w:rsid w:val="00586D4D"/>
    <w:rsid w:val="005B0638"/>
    <w:rsid w:val="005B2438"/>
    <w:rsid w:val="00603942"/>
    <w:rsid w:val="00613547"/>
    <w:rsid w:val="00645562"/>
    <w:rsid w:val="00670E21"/>
    <w:rsid w:val="006A3109"/>
    <w:rsid w:val="006B19D9"/>
    <w:rsid w:val="006D33F8"/>
    <w:rsid w:val="00711FE2"/>
    <w:rsid w:val="007128DF"/>
    <w:rsid w:val="007558B9"/>
    <w:rsid w:val="0076226C"/>
    <w:rsid w:val="007726E2"/>
    <w:rsid w:val="00774F06"/>
    <w:rsid w:val="00776A21"/>
    <w:rsid w:val="0080629B"/>
    <w:rsid w:val="00816B6D"/>
    <w:rsid w:val="008220B4"/>
    <w:rsid w:val="0088459C"/>
    <w:rsid w:val="008919DA"/>
    <w:rsid w:val="00891E6E"/>
    <w:rsid w:val="008C7AEA"/>
    <w:rsid w:val="009070C6"/>
    <w:rsid w:val="00910536"/>
    <w:rsid w:val="0093121E"/>
    <w:rsid w:val="00934397"/>
    <w:rsid w:val="009921FB"/>
    <w:rsid w:val="00A045EC"/>
    <w:rsid w:val="00A136C9"/>
    <w:rsid w:val="00A61AA2"/>
    <w:rsid w:val="00A61C0F"/>
    <w:rsid w:val="00A70B7F"/>
    <w:rsid w:val="00A943E6"/>
    <w:rsid w:val="00A953C6"/>
    <w:rsid w:val="00AC6626"/>
    <w:rsid w:val="00AF05A3"/>
    <w:rsid w:val="00B17CDF"/>
    <w:rsid w:val="00B22555"/>
    <w:rsid w:val="00B359D1"/>
    <w:rsid w:val="00B474A5"/>
    <w:rsid w:val="00B61F81"/>
    <w:rsid w:val="00B647F5"/>
    <w:rsid w:val="00B65A9D"/>
    <w:rsid w:val="00BA6CDF"/>
    <w:rsid w:val="00BE2023"/>
    <w:rsid w:val="00BE3AD5"/>
    <w:rsid w:val="00BE53F7"/>
    <w:rsid w:val="00CB4132"/>
    <w:rsid w:val="00D26839"/>
    <w:rsid w:val="00D41769"/>
    <w:rsid w:val="00E0203B"/>
    <w:rsid w:val="00E273C4"/>
    <w:rsid w:val="00E35B1C"/>
    <w:rsid w:val="00E911C9"/>
    <w:rsid w:val="00EC38C9"/>
    <w:rsid w:val="00EF4B2D"/>
    <w:rsid w:val="00F2117D"/>
    <w:rsid w:val="00F25992"/>
    <w:rsid w:val="00F45736"/>
    <w:rsid w:val="00F70296"/>
    <w:rsid w:val="00FB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CEFDE5"/>
  <w15:docId w15:val="{A390E27C-2BDD-AD44-A520-93B13EB12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10"/>
      <w:ind w:left="100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217DD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7DD9"/>
    <w:rPr>
      <w:rFonts w:ascii="Times New Roman" w:hAnsi="Times New Roman" w:cs="Times New Roman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919D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8919DA"/>
  </w:style>
  <w:style w:type="character" w:styleId="CommentReference">
    <w:name w:val="annotation reference"/>
    <w:basedOn w:val="DefaultParagraphFont"/>
    <w:uiPriority w:val="99"/>
    <w:semiHidden/>
    <w:unhideWhenUsed/>
    <w:rsid w:val="009343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3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39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3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397"/>
    <w:rPr>
      <w:b/>
      <w:bCs/>
      <w:sz w:val="20"/>
      <w:szCs w:val="20"/>
    </w:rPr>
  </w:style>
  <w:style w:type="paragraph" w:customStyle="1" w:styleId="Normal1">
    <w:name w:val="Normal1"/>
    <w:rsid w:val="000B16D8"/>
    <w:pPr>
      <w:widowControl/>
      <w:spacing w:line="276" w:lineRule="auto"/>
    </w:pPr>
    <w:rPr>
      <w:rFonts w:ascii="Arial" w:eastAsia="Arial" w:hAnsi="Arial" w:cs="Arial"/>
      <w:lang w:val="en"/>
    </w:rPr>
  </w:style>
  <w:style w:type="paragraph" w:styleId="Header">
    <w:name w:val="header"/>
    <w:basedOn w:val="Normal"/>
    <w:link w:val="HeaderChar"/>
    <w:uiPriority w:val="99"/>
    <w:unhideWhenUsed/>
    <w:rsid w:val="009070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C6"/>
  </w:style>
  <w:style w:type="paragraph" w:styleId="Footer">
    <w:name w:val="footer"/>
    <w:basedOn w:val="Normal"/>
    <w:link w:val="FooterChar"/>
    <w:uiPriority w:val="99"/>
    <w:unhideWhenUsed/>
    <w:rsid w:val="009070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C6"/>
  </w:style>
  <w:style w:type="paragraph" w:styleId="Revision">
    <w:name w:val="Revision"/>
    <w:hidden/>
    <w:uiPriority w:val="99"/>
    <w:semiHidden/>
    <w:rsid w:val="007128DF"/>
    <w:pPr>
      <w:widowControl/>
    </w:pPr>
  </w:style>
  <w:style w:type="character" w:styleId="Hyperlink">
    <w:name w:val="Hyperlink"/>
    <w:basedOn w:val="DefaultParagraphFont"/>
    <w:uiPriority w:val="99"/>
    <w:semiHidden/>
    <w:unhideWhenUsed/>
    <w:rsid w:val="00AF05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7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21</Pages>
  <Words>4798</Words>
  <Characters>27354</Characters>
  <Application>Microsoft Office Word</Application>
  <DocSecurity>0</DocSecurity>
  <Lines>227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13</cp:revision>
  <dcterms:created xsi:type="dcterms:W3CDTF">2019-12-09T23:04:00Z</dcterms:created>
  <dcterms:modified xsi:type="dcterms:W3CDTF">2019-12-11T17:19:00Z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2019-02-09T00:00:00Z</vt:filetime>
  </property>
  <property fmtid="{D5CDD505-2E9C-101B-9397-08002B2CF9AE}" pid="3" name="LastSaved">
    <vt:filetime>2019-10-01T00:00:00Z</vt:filetime>
  </property>
</Properties>
</file>